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3A0" w:rsidRDefault="006033A0" w:rsidP="0031184F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C60112" w:rsidRDefault="00C60112" w:rsidP="0031184F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D13DCE" w:rsidRPr="00EC2537" w:rsidRDefault="00D13DCE" w:rsidP="00D13DCE">
      <w:pPr>
        <w:widowControl w:val="0"/>
        <w:tabs>
          <w:tab w:val="clear" w:pos="2160"/>
          <w:tab w:val="clear" w:pos="2880"/>
          <w:tab w:val="clear" w:pos="4500"/>
          <w:tab w:val="left" w:pos="5880"/>
        </w:tabs>
        <w:autoSpaceDE w:val="0"/>
        <w:autoSpaceDN w:val="0"/>
        <w:adjustRightInd w:val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color w:val="000000" w:themeColor="text1"/>
          <w:sz w:val="22"/>
          <w:szCs w:val="22"/>
        </w:rPr>
        <w:tab/>
        <w:t xml:space="preserve">        </w:t>
      </w:r>
      <w:r w:rsidRPr="00EC2537">
        <w:rPr>
          <w:rFonts w:ascii="Arial Narrow" w:hAnsi="Arial Narrow" w:cs="Arial"/>
        </w:rPr>
        <w:t xml:space="preserve">Príloha č. 2 </w:t>
      </w:r>
      <w:r>
        <w:rPr>
          <w:rFonts w:ascii="Arial Narrow" w:hAnsi="Arial Narrow" w:cs="Arial"/>
        </w:rPr>
        <w:t xml:space="preserve">Návrh </w:t>
      </w:r>
      <w:r w:rsidR="00137E32">
        <w:rPr>
          <w:rFonts w:ascii="Arial Narrow" w:hAnsi="Arial Narrow" w:cs="Arial"/>
        </w:rPr>
        <w:t>K</w:t>
      </w:r>
      <w:r>
        <w:rPr>
          <w:rFonts w:ascii="Arial Narrow" w:hAnsi="Arial Narrow" w:cs="Arial"/>
        </w:rPr>
        <w:t>úpnej zmluvy</w:t>
      </w:r>
    </w:p>
    <w:p w:rsidR="00304C34" w:rsidRPr="00157294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93208B" w:rsidRDefault="0093208B" w:rsidP="0093208B">
      <w:pPr>
        <w:spacing w:line="264" w:lineRule="auto"/>
        <w:jc w:val="center"/>
        <w:rPr>
          <w:rFonts w:cs="Arial"/>
          <w:b/>
        </w:rPr>
      </w:pPr>
      <w:bookmarkStart w:id="0" w:name="bookmark0"/>
    </w:p>
    <w:bookmarkEnd w:id="0"/>
    <w:p w:rsidR="0093208B" w:rsidRPr="00441BF4" w:rsidRDefault="0093208B" w:rsidP="0093208B">
      <w:pPr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K</w:t>
      </w:r>
      <w:r w:rsidR="00137E32">
        <w:rPr>
          <w:rFonts w:ascii="Arial Narrow" w:hAnsi="Arial Narrow"/>
          <w:b/>
          <w:sz w:val="22"/>
          <w:szCs w:val="22"/>
        </w:rPr>
        <w:t>ÚPNA ZMLUVA</w:t>
      </w:r>
    </w:p>
    <w:p w:rsidR="0093208B" w:rsidRDefault="0093208B" w:rsidP="0093208B">
      <w:pPr>
        <w:jc w:val="center"/>
        <w:rPr>
          <w:rFonts w:ascii="Arial Narrow" w:hAnsi="Arial Narrow"/>
          <w:b/>
          <w:sz w:val="22"/>
          <w:szCs w:val="22"/>
        </w:rPr>
      </w:pPr>
      <w:r w:rsidRPr="00441BF4">
        <w:rPr>
          <w:rFonts w:ascii="Arial Narrow" w:hAnsi="Arial Narrow"/>
          <w:b/>
          <w:sz w:val="22"/>
          <w:szCs w:val="22"/>
        </w:rPr>
        <w:t xml:space="preserve">č. p.: </w:t>
      </w:r>
      <w:r w:rsidR="00BA030F">
        <w:rPr>
          <w:rFonts w:ascii="Arial Narrow" w:hAnsi="Arial Narrow"/>
          <w:b/>
          <w:sz w:val="22"/>
          <w:szCs w:val="22"/>
        </w:rPr>
        <w:t>SE-</w:t>
      </w:r>
      <w:r>
        <w:rPr>
          <w:rFonts w:ascii="Arial Narrow" w:hAnsi="Arial Narrow"/>
          <w:b/>
          <w:sz w:val="22"/>
          <w:szCs w:val="22"/>
        </w:rPr>
        <w:t>VO2-</w:t>
      </w:r>
      <w:r w:rsidR="00137E32">
        <w:rPr>
          <w:rFonts w:ascii="Arial Narrow" w:hAnsi="Arial Narrow"/>
          <w:b/>
          <w:sz w:val="22"/>
          <w:szCs w:val="22"/>
        </w:rPr>
        <w:t>20</w:t>
      </w:r>
      <w:r w:rsidR="00505A38">
        <w:rPr>
          <w:rFonts w:ascii="Arial Narrow" w:hAnsi="Arial Narrow"/>
          <w:b/>
          <w:sz w:val="22"/>
          <w:szCs w:val="22"/>
        </w:rPr>
        <w:t>20</w:t>
      </w:r>
      <w:r>
        <w:rPr>
          <w:rFonts w:ascii="Arial Narrow" w:hAnsi="Arial Narrow"/>
          <w:b/>
          <w:sz w:val="22"/>
          <w:szCs w:val="22"/>
        </w:rPr>
        <w:t>/</w:t>
      </w:r>
      <w:r w:rsidR="00137E32">
        <w:rPr>
          <w:rFonts w:ascii="Arial Narrow" w:hAnsi="Arial Narrow"/>
          <w:b/>
          <w:sz w:val="22"/>
          <w:szCs w:val="22"/>
        </w:rPr>
        <w:t>00</w:t>
      </w:r>
      <w:r w:rsidR="00BA030F">
        <w:rPr>
          <w:rFonts w:ascii="Arial Narrow" w:hAnsi="Arial Narrow"/>
          <w:b/>
          <w:sz w:val="22"/>
          <w:szCs w:val="22"/>
        </w:rPr>
        <w:t>2360</w:t>
      </w:r>
      <w:r w:rsidR="00137E32">
        <w:rPr>
          <w:rFonts w:ascii="Arial Narrow" w:hAnsi="Arial Narrow"/>
          <w:b/>
          <w:sz w:val="22"/>
          <w:szCs w:val="22"/>
        </w:rPr>
        <w:t>-</w:t>
      </w:r>
      <w:r>
        <w:rPr>
          <w:rFonts w:ascii="Arial Narrow" w:hAnsi="Arial Narrow"/>
          <w:b/>
          <w:sz w:val="22"/>
          <w:szCs w:val="22"/>
        </w:rPr>
        <w:t>xxx</w:t>
      </w:r>
    </w:p>
    <w:p w:rsidR="0093208B" w:rsidRPr="00E1779B" w:rsidRDefault="0093208B" w:rsidP="0093208B">
      <w:pPr>
        <w:jc w:val="center"/>
        <w:rPr>
          <w:rFonts w:ascii="Arial Narrow" w:hAnsi="Arial Narrow"/>
          <w:sz w:val="22"/>
          <w:szCs w:val="22"/>
        </w:rPr>
      </w:pPr>
      <w:r w:rsidRPr="00E1779B">
        <w:rPr>
          <w:rFonts w:ascii="Arial Narrow" w:hAnsi="Arial Narrow"/>
          <w:sz w:val="22"/>
          <w:szCs w:val="22"/>
        </w:rPr>
        <w:t xml:space="preserve">na dodanie </w:t>
      </w:r>
      <w:r w:rsidR="00505A38">
        <w:rPr>
          <w:rFonts w:ascii="Arial Narrow" w:hAnsi="Arial Narrow"/>
          <w:sz w:val="22"/>
          <w:szCs w:val="22"/>
        </w:rPr>
        <w:t>špeciálneho vozidla na prevoz zaistených dôkazov</w:t>
      </w:r>
      <w:r w:rsidRPr="00E1779B">
        <w:rPr>
          <w:rFonts w:ascii="Arial Narrow" w:hAnsi="Arial Narrow"/>
          <w:sz w:val="22"/>
          <w:szCs w:val="22"/>
        </w:rPr>
        <w:t xml:space="preserve"> </w:t>
      </w:r>
    </w:p>
    <w:p w:rsidR="0093208B" w:rsidRDefault="0093208B" w:rsidP="0093208B">
      <w:pPr>
        <w:jc w:val="center"/>
        <w:rPr>
          <w:rFonts w:ascii="Arial Narrow" w:hAnsi="Arial Narrow"/>
          <w:sz w:val="22"/>
          <w:szCs w:val="22"/>
        </w:rPr>
      </w:pPr>
      <w:r w:rsidRPr="00D75BDE">
        <w:rPr>
          <w:rFonts w:ascii="Arial Narrow" w:hAnsi="Arial Narrow"/>
          <w:sz w:val="22"/>
          <w:szCs w:val="22"/>
        </w:rPr>
        <w:t>uzatvorená podľa § 409 a</w:t>
      </w:r>
      <w:r>
        <w:rPr>
          <w:rFonts w:ascii="Arial Narrow" w:hAnsi="Arial Narrow"/>
          <w:sz w:val="22"/>
          <w:szCs w:val="22"/>
        </w:rPr>
        <w:t> </w:t>
      </w:r>
      <w:r w:rsidRPr="00D75BDE">
        <w:rPr>
          <w:rFonts w:ascii="Arial Narrow" w:hAnsi="Arial Narrow"/>
          <w:sz w:val="22"/>
          <w:szCs w:val="22"/>
        </w:rPr>
        <w:t>nasl</w:t>
      </w:r>
      <w:r>
        <w:rPr>
          <w:rFonts w:ascii="Arial Narrow" w:hAnsi="Arial Narrow"/>
          <w:sz w:val="22"/>
          <w:szCs w:val="22"/>
        </w:rPr>
        <w:t>.</w:t>
      </w:r>
      <w:r w:rsidRPr="00D75BDE">
        <w:rPr>
          <w:rFonts w:ascii="Arial Narrow" w:hAnsi="Arial Narrow"/>
          <w:sz w:val="22"/>
          <w:szCs w:val="22"/>
        </w:rPr>
        <w:t xml:space="preserve"> zákona č. 513/1991 Zb. Obchodný  zákonník </w:t>
      </w:r>
    </w:p>
    <w:p w:rsidR="00D30D4E" w:rsidRDefault="0093208B" w:rsidP="00D30D4E">
      <w:pPr>
        <w:jc w:val="center"/>
        <w:rPr>
          <w:rFonts w:ascii="Arial Narrow" w:hAnsi="Arial Narrow"/>
          <w:sz w:val="22"/>
          <w:szCs w:val="22"/>
        </w:rPr>
      </w:pPr>
      <w:r w:rsidRPr="00D75BDE">
        <w:rPr>
          <w:rFonts w:ascii="Arial Narrow" w:hAnsi="Arial Narrow"/>
          <w:sz w:val="22"/>
          <w:szCs w:val="22"/>
        </w:rPr>
        <w:t>v znení neskorších predpisov</w:t>
      </w:r>
      <w:r w:rsidR="00E202A8">
        <w:rPr>
          <w:rFonts w:ascii="Arial Narrow" w:hAnsi="Arial Narrow"/>
          <w:sz w:val="22"/>
          <w:szCs w:val="22"/>
        </w:rPr>
        <w:t xml:space="preserve"> a zákonom č. 343/2015 Z.</w:t>
      </w:r>
      <w:r w:rsidR="00D30D4E">
        <w:rPr>
          <w:rFonts w:ascii="Arial Narrow" w:hAnsi="Arial Narrow"/>
          <w:sz w:val="22"/>
          <w:szCs w:val="22"/>
        </w:rPr>
        <w:t xml:space="preserve"> </w:t>
      </w:r>
      <w:r w:rsidR="00E202A8">
        <w:rPr>
          <w:rFonts w:ascii="Arial Narrow" w:hAnsi="Arial Narrow"/>
          <w:sz w:val="22"/>
          <w:szCs w:val="22"/>
        </w:rPr>
        <w:t xml:space="preserve">z. </w:t>
      </w:r>
      <w:r w:rsidR="00D30D4E" w:rsidRPr="00EA4982">
        <w:rPr>
          <w:rFonts w:ascii="Arial Narrow" w:hAnsi="Arial Narrow"/>
          <w:sz w:val="22"/>
          <w:szCs w:val="22"/>
        </w:rPr>
        <w:t xml:space="preserve">verejnom obstarávaní a o zmene a doplnení niektorých zákonov v znení </w:t>
      </w:r>
      <w:r w:rsidR="00D30D4E">
        <w:rPr>
          <w:rFonts w:ascii="Arial Narrow" w:hAnsi="Arial Narrow"/>
          <w:sz w:val="22"/>
          <w:szCs w:val="22"/>
        </w:rPr>
        <w:t>neskorších predpisov</w:t>
      </w:r>
      <w:r w:rsidR="00D30D4E" w:rsidRPr="00EA4982">
        <w:rPr>
          <w:rFonts w:ascii="Arial Narrow" w:hAnsi="Arial Narrow"/>
          <w:sz w:val="22"/>
          <w:szCs w:val="22"/>
        </w:rPr>
        <w:t xml:space="preserve"> (ďalej len „zákon č. </w:t>
      </w:r>
      <w:r w:rsidR="00D30D4E">
        <w:rPr>
          <w:rFonts w:ascii="Arial Narrow" w:hAnsi="Arial Narrow"/>
          <w:sz w:val="22"/>
          <w:szCs w:val="22"/>
        </w:rPr>
        <w:t>343</w:t>
      </w:r>
      <w:r w:rsidR="00D30D4E" w:rsidRPr="00EA4982">
        <w:rPr>
          <w:rFonts w:ascii="Arial Narrow" w:hAnsi="Arial Narrow"/>
          <w:sz w:val="22"/>
          <w:szCs w:val="22"/>
        </w:rPr>
        <w:t>/20</w:t>
      </w:r>
      <w:r w:rsidR="00D30D4E">
        <w:rPr>
          <w:rFonts w:ascii="Arial Narrow" w:hAnsi="Arial Narrow"/>
          <w:sz w:val="22"/>
          <w:szCs w:val="22"/>
        </w:rPr>
        <w:t>15</w:t>
      </w:r>
      <w:r w:rsidR="00D30D4E" w:rsidRPr="00EA4982">
        <w:rPr>
          <w:rFonts w:ascii="Arial Narrow" w:hAnsi="Arial Narrow"/>
          <w:sz w:val="22"/>
          <w:szCs w:val="22"/>
        </w:rPr>
        <w:t xml:space="preserve"> Z. z.“)  </w:t>
      </w:r>
    </w:p>
    <w:p w:rsidR="0093208B" w:rsidRPr="00D75BDE" w:rsidRDefault="0093208B" w:rsidP="00D30D4E">
      <w:pPr>
        <w:jc w:val="center"/>
        <w:rPr>
          <w:rFonts w:ascii="Arial Narrow" w:hAnsi="Arial Narrow"/>
          <w:sz w:val="22"/>
          <w:szCs w:val="22"/>
        </w:rPr>
      </w:pPr>
      <w:r w:rsidRPr="00D75BDE">
        <w:rPr>
          <w:rFonts w:ascii="Arial Narrow" w:hAnsi="Arial Narrow"/>
          <w:sz w:val="22"/>
          <w:szCs w:val="22"/>
        </w:rPr>
        <w:t>(ďalej len „</w:t>
      </w:r>
      <w:r>
        <w:rPr>
          <w:rFonts w:ascii="Arial Narrow" w:hAnsi="Arial Narrow"/>
          <w:sz w:val="22"/>
          <w:szCs w:val="22"/>
        </w:rPr>
        <w:t>Z</w:t>
      </w:r>
      <w:r w:rsidRPr="00D75BDE">
        <w:rPr>
          <w:rFonts w:ascii="Arial Narrow" w:hAnsi="Arial Narrow"/>
          <w:sz w:val="22"/>
          <w:szCs w:val="22"/>
        </w:rPr>
        <w:t>mluva“)</w:t>
      </w:r>
    </w:p>
    <w:p w:rsidR="0093208B" w:rsidRPr="00F208CB" w:rsidRDefault="0093208B" w:rsidP="0093208B">
      <w:pPr>
        <w:rPr>
          <w:rFonts w:ascii="Arial Narrow" w:hAnsi="Arial Narrow"/>
          <w:sz w:val="22"/>
          <w:szCs w:val="22"/>
        </w:rPr>
      </w:pPr>
    </w:p>
    <w:p w:rsidR="0093208B" w:rsidRDefault="0093208B" w:rsidP="0093208B">
      <w:pPr>
        <w:rPr>
          <w:rFonts w:ascii="Arial Narrow" w:hAnsi="Arial Narrow"/>
          <w:sz w:val="22"/>
          <w:szCs w:val="22"/>
        </w:rPr>
      </w:pPr>
    </w:p>
    <w:p w:rsidR="0093208B" w:rsidRPr="002514AB" w:rsidRDefault="0093208B" w:rsidP="0093208B">
      <w:pPr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   </w:t>
      </w:r>
      <w:r w:rsidRPr="002514AB">
        <w:rPr>
          <w:rFonts w:ascii="Arial Narrow" w:hAnsi="Arial Narrow"/>
          <w:b/>
          <w:sz w:val="22"/>
          <w:szCs w:val="22"/>
        </w:rPr>
        <w:t>Článok I.</w:t>
      </w:r>
    </w:p>
    <w:p w:rsidR="00D30D4E" w:rsidRPr="00EA4982" w:rsidRDefault="00D30D4E" w:rsidP="00D30D4E">
      <w:pPr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Zmluvné strany</w:t>
      </w:r>
    </w:p>
    <w:p w:rsidR="00D30D4E" w:rsidRPr="00EA4982" w:rsidRDefault="00D30D4E" w:rsidP="00D30D4E">
      <w:pPr>
        <w:rPr>
          <w:rFonts w:ascii="Arial Narrow" w:hAnsi="Arial Narrow"/>
          <w:sz w:val="22"/>
          <w:szCs w:val="22"/>
        </w:rPr>
      </w:pPr>
    </w:p>
    <w:p w:rsidR="00D30D4E" w:rsidRPr="00EA4982" w:rsidRDefault="00D30D4E" w:rsidP="00D30D4E">
      <w:pPr>
        <w:rPr>
          <w:rFonts w:ascii="Arial Narrow" w:hAnsi="Arial Narrow"/>
          <w:sz w:val="22"/>
          <w:szCs w:val="22"/>
        </w:rPr>
      </w:pPr>
    </w:p>
    <w:p w:rsidR="00D30D4E" w:rsidRPr="00EA4982" w:rsidRDefault="00D30D4E" w:rsidP="00D30D4E">
      <w:pPr>
        <w:rPr>
          <w:rFonts w:ascii="Arial Narrow" w:hAnsi="Arial Narrow"/>
          <w:b/>
          <w:sz w:val="22"/>
          <w:szCs w:val="22"/>
        </w:rPr>
      </w:pPr>
      <w:r w:rsidRPr="00EA4982">
        <w:rPr>
          <w:rFonts w:ascii="Arial Narrow" w:hAnsi="Arial Narrow"/>
          <w:b/>
          <w:sz w:val="22"/>
          <w:szCs w:val="22"/>
        </w:rPr>
        <w:t>Slovenská republika zastúpená Ministerstvom vnútra Slovenskej republiky</w:t>
      </w:r>
    </w:p>
    <w:p w:rsidR="00D30D4E" w:rsidRDefault="00D30D4E" w:rsidP="00D30D4E">
      <w:pPr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sídlo:</w:t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  <w:t>Pribinova 2, 812 72 Bratislava</w:t>
      </w:r>
    </w:p>
    <w:p w:rsidR="00D30D4E" w:rsidRPr="00EA4982" w:rsidRDefault="00D30D4E" w:rsidP="00D30D4E">
      <w:pPr>
        <w:rPr>
          <w:rFonts w:ascii="Arial Narrow" w:hAnsi="Arial Narrow"/>
          <w:sz w:val="22"/>
          <w:szCs w:val="22"/>
        </w:rPr>
      </w:pPr>
    </w:p>
    <w:p w:rsidR="00BA030F" w:rsidRPr="00836A25" w:rsidRDefault="00D30D4E" w:rsidP="00BA030F">
      <w:pPr>
        <w:tabs>
          <w:tab w:val="clear" w:pos="2160"/>
          <w:tab w:val="clear" w:pos="2880"/>
          <w:tab w:val="clear" w:pos="4500"/>
        </w:tabs>
        <w:ind w:left="2865" w:hanging="2865"/>
        <w:jc w:val="both"/>
        <w:rPr>
          <w:rFonts w:ascii="Arial Narrow" w:hAnsi="Arial Narrow" w:cs="Arial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zastúpený:</w:t>
      </w:r>
      <w:r w:rsidRPr="00EA4982">
        <w:rPr>
          <w:rFonts w:ascii="Arial Narrow" w:hAnsi="Arial Narrow"/>
          <w:sz w:val="22"/>
          <w:szCs w:val="22"/>
        </w:rPr>
        <w:tab/>
      </w:r>
      <w:r w:rsidR="00BA030F">
        <w:rPr>
          <w:rFonts w:ascii="Arial Narrow" w:hAnsi="Arial Narrow"/>
          <w:sz w:val="22"/>
          <w:szCs w:val="22"/>
        </w:rPr>
        <w:t>M</w:t>
      </w:r>
      <w:r w:rsidR="00BA030F">
        <w:rPr>
          <w:rFonts w:ascii="Arial Narrow" w:hAnsi="Arial Narrow" w:cs="Arial"/>
          <w:sz w:val="22"/>
          <w:szCs w:val="22"/>
        </w:rPr>
        <w:t>gr. Tomáš Oparty</w:t>
      </w:r>
      <w:r w:rsidR="00BA030F" w:rsidRPr="00E3090B">
        <w:rPr>
          <w:rFonts w:ascii="Arial Narrow" w:hAnsi="Arial Narrow" w:cs="Arial"/>
          <w:sz w:val="22"/>
          <w:szCs w:val="22"/>
        </w:rPr>
        <w:t xml:space="preserve">, </w:t>
      </w:r>
      <w:r w:rsidR="00BA030F">
        <w:rPr>
          <w:rFonts w:ascii="Arial Narrow" w:hAnsi="Arial Narrow" w:cs="Arial"/>
          <w:sz w:val="22"/>
          <w:szCs w:val="22"/>
        </w:rPr>
        <w:t xml:space="preserve">generálny riaditeľ sekcie ekonomiky Ministerstva vnútra Slovenskej Republiky, </w:t>
      </w:r>
      <w:r w:rsidR="00BA030F" w:rsidRPr="00E3090B">
        <w:rPr>
          <w:rFonts w:ascii="Arial Narrow" w:hAnsi="Arial Narrow" w:cs="Arial Narrow"/>
          <w:sz w:val="22"/>
          <w:szCs w:val="22"/>
        </w:rPr>
        <w:t xml:space="preserve">na základe plnej moci č. p. </w:t>
      </w:r>
      <w:r w:rsidR="00BA030F">
        <w:rPr>
          <w:rFonts w:ascii="Arial Narrow" w:hAnsi="Arial Narrow" w:cs="Arial Narrow"/>
          <w:sz w:val="22"/>
          <w:szCs w:val="22"/>
        </w:rPr>
        <w:t>SL</w:t>
      </w:r>
      <w:r w:rsidR="00BA030F" w:rsidRPr="00E3090B">
        <w:rPr>
          <w:rFonts w:ascii="Arial Narrow" w:hAnsi="Arial Narrow" w:cs="Arial Narrow"/>
          <w:sz w:val="22"/>
          <w:szCs w:val="22"/>
        </w:rPr>
        <w:t>-OPS-20</w:t>
      </w:r>
      <w:r w:rsidR="00BA030F">
        <w:rPr>
          <w:rFonts w:ascii="Arial Narrow" w:hAnsi="Arial Narrow" w:cs="Arial Narrow"/>
          <w:sz w:val="22"/>
          <w:szCs w:val="22"/>
        </w:rPr>
        <w:t>20</w:t>
      </w:r>
      <w:r w:rsidR="00BA030F" w:rsidRPr="00E3090B">
        <w:rPr>
          <w:rFonts w:ascii="Arial Narrow" w:hAnsi="Arial Narrow" w:cs="Arial Narrow"/>
          <w:sz w:val="22"/>
          <w:szCs w:val="22"/>
        </w:rPr>
        <w:t>/00</w:t>
      </w:r>
      <w:r w:rsidR="00BA030F">
        <w:rPr>
          <w:rFonts w:ascii="Arial Narrow" w:hAnsi="Arial Narrow" w:cs="Arial Narrow"/>
          <w:sz w:val="22"/>
          <w:szCs w:val="22"/>
        </w:rPr>
        <w:t>1328</w:t>
      </w:r>
      <w:r w:rsidR="00BA030F" w:rsidRPr="00E3090B">
        <w:rPr>
          <w:rFonts w:ascii="Arial Narrow" w:hAnsi="Arial Narrow" w:cs="Arial Narrow"/>
          <w:sz w:val="22"/>
          <w:szCs w:val="22"/>
        </w:rPr>
        <w:t>-</w:t>
      </w:r>
      <w:r w:rsidR="00BA030F">
        <w:rPr>
          <w:rFonts w:ascii="Arial Narrow" w:hAnsi="Arial Narrow" w:cs="Arial Narrow"/>
          <w:sz w:val="22"/>
          <w:szCs w:val="22"/>
        </w:rPr>
        <w:t>232</w:t>
      </w:r>
      <w:r w:rsidR="00BA030F" w:rsidRPr="00E3090B">
        <w:rPr>
          <w:rFonts w:ascii="Arial Narrow" w:hAnsi="Arial Narrow" w:cs="Arial Narrow"/>
          <w:sz w:val="22"/>
          <w:szCs w:val="22"/>
        </w:rPr>
        <w:t xml:space="preserve"> zo dňa </w:t>
      </w:r>
      <w:r w:rsidR="00BA030F">
        <w:rPr>
          <w:rFonts w:ascii="Arial Narrow" w:hAnsi="Arial Narrow" w:cs="Arial Narrow"/>
          <w:sz w:val="22"/>
          <w:szCs w:val="22"/>
        </w:rPr>
        <w:t>04</w:t>
      </w:r>
      <w:r w:rsidR="00BA030F" w:rsidRPr="00E3090B">
        <w:rPr>
          <w:rFonts w:ascii="Arial Narrow" w:hAnsi="Arial Narrow" w:cs="Arial Narrow"/>
          <w:sz w:val="22"/>
          <w:szCs w:val="22"/>
        </w:rPr>
        <w:t>.</w:t>
      </w:r>
      <w:r w:rsidR="00BA030F">
        <w:rPr>
          <w:rFonts w:ascii="Arial Narrow" w:hAnsi="Arial Narrow" w:cs="Arial Narrow"/>
          <w:sz w:val="22"/>
          <w:szCs w:val="22"/>
        </w:rPr>
        <w:t>06</w:t>
      </w:r>
      <w:r w:rsidR="00BA030F" w:rsidRPr="00E3090B">
        <w:rPr>
          <w:rFonts w:ascii="Arial Narrow" w:hAnsi="Arial Narrow" w:cs="Arial Narrow"/>
          <w:sz w:val="22"/>
          <w:szCs w:val="22"/>
        </w:rPr>
        <w:t>.20</w:t>
      </w:r>
      <w:r w:rsidR="00BA030F">
        <w:rPr>
          <w:rFonts w:ascii="Arial Narrow" w:hAnsi="Arial Narrow" w:cs="Arial Narrow"/>
          <w:sz w:val="22"/>
          <w:szCs w:val="22"/>
        </w:rPr>
        <w:t>20</w:t>
      </w:r>
    </w:p>
    <w:p w:rsidR="00D30D4E" w:rsidRPr="00CD64BB" w:rsidRDefault="00D30D4E" w:rsidP="00BA030F">
      <w:pPr>
        <w:tabs>
          <w:tab w:val="left" w:pos="708"/>
        </w:tabs>
        <w:ind w:left="2865" w:hanging="2865"/>
        <w:rPr>
          <w:rFonts w:ascii="Arial Narrow" w:hAnsi="Arial Narrow" w:cs="Arial"/>
          <w:sz w:val="22"/>
          <w:szCs w:val="22"/>
        </w:rPr>
      </w:pPr>
    </w:p>
    <w:p w:rsidR="00D30D4E" w:rsidRPr="00EA4982" w:rsidRDefault="00D30D4E" w:rsidP="00D30D4E">
      <w:pPr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 xml:space="preserve">IČO: </w:t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  <w:t>00 151 866</w:t>
      </w:r>
    </w:p>
    <w:p w:rsidR="00D30D4E" w:rsidRPr="00EA4982" w:rsidRDefault="00D30D4E" w:rsidP="00D30D4E">
      <w:pPr>
        <w:ind w:left="2832" w:hanging="2832"/>
        <w:jc w:val="both"/>
        <w:rPr>
          <w:rFonts w:ascii="Arial Narrow" w:hAnsi="Arial Narrow" w:cs="Arial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</w:r>
    </w:p>
    <w:p w:rsidR="00D30D4E" w:rsidRPr="00EA4982" w:rsidRDefault="00D30D4E" w:rsidP="00D30D4E">
      <w:pPr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Bankové spojenie:</w:t>
      </w:r>
      <w:r w:rsidRPr="00EA4982">
        <w:rPr>
          <w:rFonts w:ascii="Arial Narrow" w:hAnsi="Arial Narrow"/>
          <w:sz w:val="22"/>
          <w:szCs w:val="22"/>
        </w:rPr>
        <w:tab/>
      </w:r>
      <w:r w:rsidRPr="00EA4982">
        <w:rPr>
          <w:rFonts w:ascii="Arial Narrow" w:hAnsi="Arial Narrow"/>
          <w:sz w:val="22"/>
          <w:szCs w:val="22"/>
        </w:rPr>
        <w:tab/>
        <w:t>Štátna pokladnica, číslo účtu: 7000180023/8180</w:t>
      </w:r>
    </w:p>
    <w:p w:rsidR="00D30D4E" w:rsidRPr="00EA4982" w:rsidRDefault="00D30D4E" w:rsidP="00D30D4E">
      <w:pPr>
        <w:ind w:left="2832" w:hanging="2832"/>
        <w:jc w:val="both"/>
        <w:rPr>
          <w:rFonts w:ascii="Arial Narrow" w:hAnsi="Arial Narrow" w:cs="Arial"/>
          <w:sz w:val="22"/>
          <w:szCs w:val="22"/>
        </w:rPr>
      </w:pPr>
      <w:r w:rsidRPr="00EA4982">
        <w:rPr>
          <w:rFonts w:ascii="Arial Narrow" w:hAnsi="Arial Narrow" w:cs="Arial"/>
          <w:sz w:val="22"/>
          <w:szCs w:val="22"/>
        </w:rPr>
        <w:t xml:space="preserve">SWIFT :                                        </w:t>
      </w:r>
      <w:r w:rsidRPr="00EA4982">
        <w:rPr>
          <w:rFonts w:ascii="Arial Narrow" w:hAnsi="Arial Narrow" w:cs="Arial"/>
          <w:sz w:val="22"/>
          <w:szCs w:val="22"/>
        </w:rPr>
        <w:tab/>
        <w:t xml:space="preserve"> SPSRSKBA</w:t>
      </w:r>
    </w:p>
    <w:p w:rsidR="00D30D4E" w:rsidRPr="00EA4982" w:rsidRDefault="00D30D4E" w:rsidP="00D30D4E">
      <w:pPr>
        <w:rPr>
          <w:rFonts w:ascii="Arial Narrow" w:hAnsi="Arial Narrow" w:cs="Arial"/>
          <w:sz w:val="22"/>
          <w:szCs w:val="22"/>
        </w:rPr>
      </w:pPr>
      <w:r w:rsidRPr="00EA4982">
        <w:rPr>
          <w:rFonts w:ascii="Arial Narrow" w:hAnsi="Arial Narrow" w:cs="Arial"/>
          <w:sz w:val="22"/>
          <w:szCs w:val="22"/>
        </w:rPr>
        <w:t xml:space="preserve">IBAN:       </w:t>
      </w:r>
      <w:r w:rsidRPr="00EA4982">
        <w:rPr>
          <w:rFonts w:ascii="Arial Narrow" w:hAnsi="Arial Narrow" w:cs="Arial"/>
          <w:sz w:val="22"/>
          <w:szCs w:val="22"/>
        </w:rPr>
        <w:tab/>
      </w:r>
      <w:r w:rsidRPr="00EA4982">
        <w:rPr>
          <w:rFonts w:ascii="Arial Narrow" w:hAnsi="Arial Narrow" w:cs="Arial"/>
          <w:sz w:val="22"/>
          <w:szCs w:val="22"/>
        </w:rPr>
        <w:tab/>
        <w:t>SK7881800000007000180023</w:t>
      </w:r>
    </w:p>
    <w:p w:rsidR="00D30D4E" w:rsidRPr="00EA4982" w:rsidRDefault="00D30D4E" w:rsidP="00D30D4E">
      <w:pPr>
        <w:rPr>
          <w:rFonts w:ascii="Arial Narrow" w:hAnsi="Arial Narrow"/>
          <w:sz w:val="22"/>
          <w:szCs w:val="22"/>
        </w:rPr>
      </w:pPr>
    </w:p>
    <w:p w:rsidR="00D30D4E" w:rsidRPr="00EA4982" w:rsidRDefault="00D30D4E" w:rsidP="00D30D4E">
      <w:pPr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(ďalej len „</w:t>
      </w:r>
      <w:r w:rsidR="0037336D">
        <w:rPr>
          <w:rFonts w:ascii="Arial Narrow" w:hAnsi="Arial Narrow"/>
          <w:sz w:val="22"/>
          <w:szCs w:val="22"/>
        </w:rPr>
        <w:t>Kupujúci</w:t>
      </w:r>
      <w:r w:rsidRPr="00EA4982">
        <w:rPr>
          <w:rFonts w:ascii="Arial Narrow" w:hAnsi="Arial Narrow"/>
          <w:sz w:val="22"/>
          <w:szCs w:val="22"/>
        </w:rPr>
        <w:t>“)</w:t>
      </w:r>
    </w:p>
    <w:p w:rsidR="00D30D4E" w:rsidRDefault="00D30D4E" w:rsidP="00D30D4E">
      <w:pPr>
        <w:rPr>
          <w:rFonts w:ascii="Arial Narrow" w:hAnsi="Arial Narrow"/>
          <w:sz w:val="22"/>
          <w:szCs w:val="22"/>
        </w:rPr>
      </w:pPr>
    </w:p>
    <w:p w:rsidR="00D30D4E" w:rsidRPr="00EA4982" w:rsidRDefault="00D30D4E" w:rsidP="00D30D4E">
      <w:pPr>
        <w:rPr>
          <w:rFonts w:ascii="Arial Narrow" w:hAnsi="Arial Narrow"/>
          <w:sz w:val="22"/>
          <w:szCs w:val="22"/>
        </w:rPr>
      </w:pPr>
    </w:p>
    <w:p w:rsidR="00D30D4E" w:rsidRPr="00EA4982" w:rsidRDefault="00D30D4E" w:rsidP="00D30D4E">
      <w:pPr>
        <w:rPr>
          <w:rFonts w:ascii="Arial Narrow" w:hAnsi="Arial Narrow"/>
          <w:sz w:val="22"/>
          <w:szCs w:val="22"/>
        </w:rPr>
      </w:pPr>
      <w:r w:rsidRPr="00EA4982">
        <w:rPr>
          <w:rFonts w:ascii="Arial Narrow" w:hAnsi="Arial Narrow"/>
          <w:sz w:val="22"/>
          <w:szCs w:val="22"/>
        </w:rPr>
        <w:t>a</w:t>
      </w:r>
    </w:p>
    <w:p w:rsidR="00D30D4E" w:rsidRDefault="00D30D4E" w:rsidP="00D30D4E">
      <w:pPr>
        <w:rPr>
          <w:rFonts w:ascii="Arial Narrow" w:hAnsi="Arial Narrow"/>
          <w:sz w:val="22"/>
          <w:szCs w:val="22"/>
        </w:rPr>
      </w:pPr>
    </w:p>
    <w:p w:rsidR="00D30D4E" w:rsidRPr="00EA4982" w:rsidRDefault="00D30D4E" w:rsidP="00D30D4E">
      <w:pPr>
        <w:rPr>
          <w:rFonts w:ascii="Arial Narrow" w:hAnsi="Arial Narrow"/>
          <w:sz w:val="22"/>
          <w:szCs w:val="22"/>
        </w:rPr>
      </w:pPr>
    </w:p>
    <w:p w:rsidR="00D30D4E" w:rsidRPr="00CA71E8" w:rsidRDefault="00D30D4E" w:rsidP="00D30D4E">
      <w:pPr>
        <w:rPr>
          <w:rFonts w:ascii="Arial Narrow" w:hAnsi="Arial Narrow"/>
          <w:b/>
          <w:sz w:val="22"/>
          <w:szCs w:val="22"/>
        </w:rPr>
      </w:pPr>
      <w:r w:rsidRPr="00CA71E8">
        <w:rPr>
          <w:rFonts w:ascii="Arial Narrow" w:hAnsi="Arial Narrow"/>
          <w:b/>
          <w:sz w:val="22"/>
          <w:szCs w:val="22"/>
        </w:rPr>
        <w:t>XXX</w:t>
      </w:r>
    </w:p>
    <w:p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sídlo: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D30D4E" w:rsidRDefault="00D30D4E" w:rsidP="00D30D4E">
      <w:pPr>
        <w:rPr>
          <w:rFonts w:ascii="Arial Narrow" w:hAnsi="Arial Narrow"/>
          <w:sz w:val="22"/>
          <w:szCs w:val="22"/>
        </w:rPr>
      </w:pPr>
    </w:p>
    <w:p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 xml:space="preserve">zastúpený: 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D30D4E" w:rsidRDefault="00D30D4E" w:rsidP="00D30D4E">
      <w:pPr>
        <w:rPr>
          <w:rFonts w:ascii="Arial Narrow" w:hAnsi="Arial Narrow"/>
          <w:sz w:val="22"/>
          <w:szCs w:val="22"/>
        </w:rPr>
      </w:pPr>
    </w:p>
    <w:p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IČO: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DIČ: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D30D4E" w:rsidRDefault="00D30D4E" w:rsidP="00D30D4E">
      <w:pPr>
        <w:rPr>
          <w:rFonts w:ascii="Arial Narrow" w:hAnsi="Arial Narrow"/>
          <w:sz w:val="22"/>
          <w:szCs w:val="22"/>
        </w:rPr>
      </w:pPr>
    </w:p>
    <w:p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Bankové spojenie: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D30D4E" w:rsidRPr="00CA71E8" w:rsidRDefault="00D30D4E" w:rsidP="00D30D4E">
      <w:pPr>
        <w:rPr>
          <w:rFonts w:ascii="Arial Narrow" w:hAnsi="Arial Narrow" w:cs="Arial"/>
          <w:sz w:val="22"/>
          <w:szCs w:val="22"/>
        </w:rPr>
      </w:pPr>
      <w:r w:rsidRPr="00CA71E8">
        <w:rPr>
          <w:rFonts w:ascii="Arial Narrow" w:hAnsi="Arial Narrow" w:cs="Arial"/>
          <w:sz w:val="22"/>
          <w:szCs w:val="22"/>
        </w:rPr>
        <w:t xml:space="preserve">SWIFT:                                            </w:t>
      </w:r>
      <w:r w:rsidRPr="00CA71E8">
        <w:rPr>
          <w:rFonts w:ascii="Arial Narrow" w:hAnsi="Arial Narrow" w:cs="Arial"/>
          <w:sz w:val="22"/>
          <w:szCs w:val="22"/>
        </w:rPr>
        <w:tab/>
        <w:t>XXX</w:t>
      </w:r>
    </w:p>
    <w:p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IBAN:                                                XXX</w:t>
      </w:r>
    </w:p>
    <w:p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Zapísaný v:</w:t>
      </w:r>
      <w:r w:rsidRPr="00CA71E8">
        <w:rPr>
          <w:rFonts w:ascii="Arial Narrow" w:hAnsi="Arial Narrow"/>
          <w:sz w:val="22"/>
          <w:szCs w:val="22"/>
        </w:rPr>
        <w:tab/>
      </w:r>
      <w:r w:rsidRPr="00CA71E8">
        <w:rPr>
          <w:rFonts w:ascii="Arial Narrow" w:hAnsi="Arial Narrow"/>
          <w:sz w:val="22"/>
          <w:szCs w:val="22"/>
        </w:rPr>
        <w:tab/>
        <w:t>XXX</w:t>
      </w:r>
    </w:p>
    <w:p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</w:p>
    <w:p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  <w:r w:rsidRPr="00CA71E8">
        <w:rPr>
          <w:rFonts w:ascii="Arial Narrow" w:hAnsi="Arial Narrow"/>
          <w:sz w:val="22"/>
          <w:szCs w:val="22"/>
        </w:rPr>
        <w:t>(ďalej len „</w:t>
      </w:r>
      <w:r>
        <w:rPr>
          <w:rFonts w:ascii="Arial Narrow" w:hAnsi="Arial Narrow"/>
          <w:sz w:val="22"/>
          <w:szCs w:val="22"/>
        </w:rPr>
        <w:t>Predávajúci</w:t>
      </w:r>
      <w:r w:rsidRPr="00CA71E8">
        <w:rPr>
          <w:rFonts w:ascii="Arial Narrow" w:hAnsi="Arial Narrow"/>
          <w:sz w:val="22"/>
          <w:szCs w:val="22"/>
        </w:rPr>
        <w:t>“)</w:t>
      </w:r>
    </w:p>
    <w:p w:rsidR="00D30D4E" w:rsidRPr="00CA71E8" w:rsidRDefault="00D30D4E" w:rsidP="00D30D4E">
      <w:pPr>
        <w:rPr>
          <w:rFonts w:ascii="Arial Narrow" w:hAnsi="Arial Narrow"/>
          <w:sz w:val="22"/>
          <w:szCs w:val="22"/>
        </w:rPr>
      </w:pPr>
    </w:p>
    <w:p w:rsidR="00D30D4E" w:rsidRPr="00CA71E8" w:rsidRDefault="00D30D4E" w:rsidP="00D30D4E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:rsidR="00D30D4E" w:rsidRPr="00A60C8C" w:rsidRDefault="0037336D" w:rsidP="00D30D4E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(Kupujúci </w:t>
      </w:r>
      <w:r w:rsidR="00D30D4E" w:rsidRPr="00CA71E8">
        <w:rPr>
          <w:rFonts w:ascii="Arial Narrow" w:hAnsi="Arial Narrow" w:cs="Arial"/>
          <w:sz w:val="22"/>
          <w:szCs w:val="22"/>
        </w:rPr>
        <w:t>a</w:t>
      </w:r>
      <w:r w:rsidR="00D30D4E">
        <w:rPr>
          <w:rFonts w:ascii="Arial Narrow" w:hAnsi="Arial Narrow" w:cs="Arial"/>
          <w:sz w:val="22"/>
          <w:szCs w:val="22"/>
        </w:rPr>
        <w:t xml:space="preserve"> Predávajúci </w:t>
      </w:r>
      <w:r w:rsidR="00D30D4E" w:rsidRPr="00CA71E8">
        <w:rPr>
          <w:rFonts w:ascii="Arial Narrow" w:hAnsi="Arial Narrow" w:cs="Arial"/>
          <w:sz w:val="22"/>
          <w:szCs w:val="22"/>
        </w:rPr>
        <w:t>ďalej spolu len „</w:t>
      </w:r>
      <w:r w:rsidR="00D30D4E" w:rsidRPr="00CA71E8">
        <w:rPr>
          <w:rFonts w:ascii="Arial Narrow" w:hAnsi="Arial Narrow" w:cs="Arial"/>
          <w:b/>
          <w:sz w:val="22"/>
          <w:szCs w:val="22"/>
        </w:rPr>
        <w:t>Zmluvné strany</w:t>
      </w:r>
      <w:r w:rsidR="00D30D4E" w:rsidRPr="00CA71E8">
        <w:rPr>
          <w:rFonts w:ascii="Arial Narrow" w:hAnsi="Arial Narrow" w:cs="Arial"/>
          <w:sz w:val="22"/>
          <w:szCs w:val="22"/>
        </w:rPr>
        <w:t>“ alebo každý samostatne aj ako „</w:t>
      </w:r>
      <w:r w:rsidR="00D30D4E" w:rsidRPr="00CA71E8">
        <w:rPr>
          <w:rFonts w:ascii="Arial Narrow" w:hAnsi="Arial Narrow" w:cs="Arial"/>
          <w:b/>
          <w:sz w:val="22"/>
          <w:szCs w:val="22"/>
        </w:rPr>
        <w:t>Zmluvná strana</w:t>
      </w:r>
      <w:r w:rsidR="00D30D4E" w:rsidRPr="00CA71E8">
        <w:rPr>
          <w:rFonts w:ascii="Arial Narrow" w:hAnsi="Arial Narrow" w:cs="Arial"/>
          <w:sz w:val="22"/>
          <w:szCs w:val="22"/>
        </w:rPr>
        <w:t>“)</w:t>
      </w:r>
    </w:p>
    <w:p w:rsidR="00D30D4E" w:rsidRPr="00EA4982" w:rsidRDefault="00D30D4E" w:rsidP="00D30D4E">
      <w:pPr>
        <w:jc w:val="center"/>
        <w:rPr>
          <w:rFonts w:ascii="Arial Narrow" w:hAnsi="Arial Narrow"/>
          <w:sz w:val="22"/>
          <w:szCs w:val="22"/>
        </w:rPr>
      </w:pPr>
    </w:p>
    <w:p w:rsidR="0093208B" w:rsidRDefault="0093208B" w:rsidP="0093208B">
      <w:pPr>
        <w:jc w:val="center"/>
        <w:rPr>
          <w:rFonts w:ascii="Arial Narrow" w:hAnsi="Arial Narrow"/>
          <w:sz w:val="22"/>
          <w:szCs w:val="22"/>
        </w:rPr>
      </w:pPr>
    </w:p>
    <w:p w:rsidR="004409A7" w:rsidRDefault="004409A7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</w:p>
    <w:p w:rsidR="00137E32" w:rsidRDefault="00137E32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</w:p>
    <w:p w:rsidR="00D30D4E" w:rsidRDefault="00D30D4E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</w:p>
    <w:p w:rsidR="00137E32" w:rsidRDefault="00137E32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</w:p>
    <w:p w:rsidR="00137E32" w:rsidRDefault="00137E32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</w:p>
    <w:p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Článok </w:t>
      </w:r>
      <w:r w:rsidRPr="00D75BDE">
        <w:rPr>
          <w:rFonts w:ascii="Arial Narrow" w:hAnsi="Arial Narrow" w:cstheme="minorHAnsi"/>
          <w:noProof/>
          <w:sz w:val="22"/>
          <w:szCs w:val="22"/>
        </w:rPr>
        <w:t>I</w:t>
      </w:r>
      <w:r>
        <w:rPr>
          <w:rFonts w:ascii="Arial Narrow" w:hAnsi="Arial Narrow" w:cstheme="minorHAnsi"/>
          <w:noProof/>
          <w:sz w:val="22"/>
          <w:szCs w:val="22"/>
        </w:rPr>
        <w:t>I</w:t>
      </w:r>
      <w:r w:rsidRPr="00D75BDE">
        <w:rPr>
          <w:rFonts w:ascii="Arial Narrow" w:hAnsi="Arial Narrow" w:cstheme="minorHAnsi"/>
          <w:noProof/>
          <w:sz w:val="22"/>
          <w:szCs w:val="22"/>
        </w:rPr>
        <w:t>.</w:t>
      </w:r>
    </w:p>
    <w:p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Úvodné ustanovenia</w:t>
      </w:r>
    </w:p>
    <w:p w:rsidR="0093208B" w:rsidRDefault="00B14347" w:rsidP="00B14347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>2.1</w:t>
      </w:r>
      <w:r w:rsidR="00393478">
        <w:rPr>
          <w:rFonts w:ascii="Arial Narrow" w:hAnsi="Arial Narrow" w:cstheme="minorHAnsi"/>
          <w:noProof/>
          <w:sz w:val="22"/>
          <w:szCs w:val="22"/>
        </w:rPr>
        <w:t>.</w:t>
      </w:r>
      <w:r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="0093208B" w:rsidRPr="00D75BDE">
        <w:rPr>
          <w:rFonts w:ascii="Arial Narrow" w:hAnsi="Arial Narrow" w:cstheme="minorHAnsi"/>
          <w:noProof/>
          <w:sz w:val="22"/>
          <w:szCs w:val="22"/>
        </w:rPr>
        <w:t xml:space="preserve">Predávajúci je úspešným uchádzačom verejnej súťaže </w:t>
      </w:r>
      <w:r w:rsidR="00A6333E">
        <w:rPr>
          <w:rFonts w:ascii="Arial Narrow" w:hAnsi="Arial Narrow" w:cstheme="minorHAnsi"/>
          <w:noProof/>
          <w:sz w:val="22"/>
          <w:szCs w:val="22"/>
        </w:rPr>
        <w:t>na</w:t>
      </w:r>
      <w:r w:rsidR="0093208B" w:rsidRPr="00D75BDE">
        <w:rPr>
          <w:rFonts w:ascii="Arial Narrow" w:hAnsi="Arial Narrow" w:cstheme="minorHAnsi"/>
          <w:noProof/>
          <w:sz w:val="22"/>
          <w:szCs w:val="22"/>
        </w:rPr>
        <w:t> predmet zákazky "</w:t>
      </w:r>
      <w:r w:rsidR="00505A38">
        <w:rPr>
          <w:rFonts w:ascii="Arial Narrow" w:hAnsi="Arial Narrow" w:cs="Arial"/>
          <w:b/>
          <w:sz w:val="22"/>
          <w:szCs w:val="22"/>
        </w:rPr>
        <w:t>Špeciálne vozidlo na prevoz zaistených dôkazov</w:t>
      </w:r>
      <w:r w:rsidR="0093208B" w:rsidRPr="00D75BDE">
        <w:rPr>
          <w:rFonts w:ascii="Arial Narrow" w:hAnsi="Arial Narrow" w:cstheme="minorHAnsi"/>
          <w:noProof/>
          <w:sz w:val="22"/>
          <w:szCs w:val="22"/>
        </w:rPr>
        <w:t xml:space="preserve">" </w:t>
      </w:r>
      <w:r w:rsidR="0093208B">
        <w:rPr>
          <w:rFonts w:ascii="Arial Narrow" w:hAnsi="Arial Narrow" w:cstheme="minorHAnsi"/>
          <w:noProof/>
          <w:sz w:val="22"/>
          <w:szCs w:val="22"/>
        </w:rPr>
        <w:t>spolu</w:t>
      </w:r>
      <w:r w:rsidR="0093208B" w:rsidRPr="00D75BDE">
        <w:rPr>
          <w:rFonts w:ascii="Arial Narrow" w:hAnsi="Arial Narrow" w:cstheme="minorHAnsi"/>
          <w:bCs/>
          <w:noProof/>
          <w:sz w:val="22"/>
          <w:szCs w:val="22"/>
        </w:rPr>
        <w:t>financovaného z</w:t>
      </w:r>
      <w:r w:rsidR="0093208B">
        <w:rPr>
          <w:rFonts w:ascii="Arial Narrow" w:hAnsi="Arial Narrow" w:cstheme="minorHAnsi"/>
          <w:bCs/>
          <w:noProof/>
          <w:sz w:val="22"/>
          <w:szCs w:val="22"/>
        </w:rPr>
        <w:t xml:space="preserve">o zdrojov nadobudnutých </w:t>
      </w:r>
      <w:r w:rsidR="00EE00D3">
        <w:rPr>
          <w:rFonts w:ascii="Arial Narrow" w:hAnsi="Arial Narrow" w:cstheme="minorHAnsi"/>
          <w:bCs/>
          <w:noProof/>
          <w:sz w:val="22"/>
          <w:szCs w:val="22"/>
        </w:rPr>
        <w:t>Kupujúcim</w:t>
      </w:r>
      <w:r w:rsidR="0093208B">
        <w:rPr>
          <w:rFonts w:ascii="Arial Narrow" w:hAnsi="Arial Narrow" w:cstheme="minorHAnsi"/>
          <w:bCs/>
          <w:noProof/>
          <w:sz w:val="22"/>
          <w:szCs w:val="22"/>
        </w:rPr>
        <w:t xml:space="preserve"> z fondov Európskeho spoločenstva, z prostriedkov Európskych štrukturálnych a investičných fondov (EŠIF), prípadne iných relevantných programov, fondov a finančných mechanizmov, z prostriedkov štátneho rozpočtu a vlastných prostriedkov </w:t>
      </w:r>
      <w:r w:rsidR="0093208B">
        <w:rPr>
          <w:rFonts w:ascii="Arial Narrow" w:hAnsi="Arial Narrow" w:cs="Arial"/>
          <w:sz w:val="22"/>
          <w:szCs w:val="22"/>
        </w:rPr>
        <w:t>vyhlásenej v</w:t>
      </w:r>
      <w:r w:rsidR="00393478">
        <w:rPr>
          <w:rFonts w:ascii="Arial Narrow" w:hAnsi="Arial Narrow" w:cs="Arial"/>
          <w:sz w:val="22"/>
          <w:szCs w:val="22"/>
        </w:rPr>
        <w:t>o Vestníku verejného obstarávania</w:t>
      </w:r>
      <w:r w:rsidR="0093208B">
        <w:rPr>
          <w:rFonts w:ascii="Arial Narrow" w:hAnsi="Arial Narrow" w:cs="Arial"/>
          <w:sz w:val="22"/>
          <w:szCs w:val="22"/>
        </w:rPr>
        <w:t xml:space="preserve"> </w:t>
      </w:r>
      <w:r w:rsidR="00046333">
        <w:rPr>
          <w:rFonts w:ascii="Arial Narrow" w:hAnsi="Arial Narrow" w:cs="Arial"/>
          <w:sz w:val="22"/>
          <w:szCs w:val="22"/>
        </w:rPr>
        <w:t xml:space="preserve">číslo </w:t>
      </w:r>
      <w:r w:rsidR="00393478">
        <w:rPr>
          <w:rFonts w:ascii="Arial Narrow" w:hAnsi="Arial Narrow" w:cs="Arial"/>
          <w:sz w:val="22"/>
          <w:szCs w:val="22"/>
        </w:rPr>
        <w:t xml:space="preserve"> </w:t>
      </w:r>
      <w:r w:rsidR="00393478">
        <w:rPr>
          <w:rFonts w:ascii="Arial Narrow" w:hAnsi="Arial Narrow" w:cs="Arial"/>
          <w:sz w:val="22"/>
          <w:szCs w:val="22"/>
          <w:highlight w:val="cyan"/>
        </w:rPr>
        <w:t>xxx/2</w:t>
      </w:r>
      <w:r w:rsidR="00046333" w:rsidRPr="00046333">
        <w:rPr>
          <w:rFonts w:ascii="Arial Narrow" w:hAnsi="Arial Narrow" w:cs="Arial"/>
          <w:sz w:val="22"/>
          <w:szCs w:val="22"/>
          <w:highlight w:val="cyan"/>
        </w:rPr>
        <w:t>0</w:t>
      </w:r>
      <w:r w:rsidR="00505A38">
        <w:rPr>
          <w:rFonts w:ascii="Arial Narrow" w:hAnsi="Arial Narrow" w:cs="Arial"/>
          <w:sz w:val="22"/>
          <w:szCs w:val="22"/>
          <w:highlight w:val="cyan"/>
        </w:rPr>
        <w:t>20</w:t>
      </w:r>
      <w:r w:rsidR="00393478">
        <w:rPr>
          <w:rFonts w:ascii="Arial Narrow" w:hAnsi="Arial Narrow" w:cs="Arial"/>
          <w:sz w:val="22"/>
          <w:szCs w:val="22"/>
          <w:highlight w:val="cyan"/>
        </w:rPr>
        <w:t xml:space="preserve"> p.č.</w:t>
      </w:r>
      <w:r w:rsidR="00046333" w:rsidRPr="00046333">
        <w:rPr>
          <w:rFonts w:ascii="Arial Narrow" w:hAnsi="Arial Narrow" w:cs="Arial"/>
          <w:sz w:val="22"/>
          <w:szCs w:val="22"/>
          <w:highlight w:val="cyan"/>
        </w:rPr>
        <w:t xml:space="preserve"> xxxxx</w:t>
      </w:r>
      <w:r w:rsidR="00393478">
        <w:rPr>
          <w:rFonts w:ascii="Arial Narrow" w:hAnsi="Arial Narrow" w:cs="Arial"/>
          <w:sz w:val="22"/>
          <w:szCs w:val="22"/>
          <w:highlight w:val="cyan"/>
        </w:rPr>
        <w:t>-MST</w:t>
      </w:r>
      <w:r w:rsidR="00046333" w:rsidRPr="00046333">
        <w:rPr>
          <w:rFonts w:ascii="Arial Narrow" w:hAnsi="Arial Narrow" w:cs="Arial"/>
          <w:sz w:val="22"/>
          <w:szCs w:val="22"/>
          <w:highlight w:val="cyan"/>
        </w:rPr>
        <w:t xml:space="preserve"> zo </w:t>
      </w:r>
      <w:r w:rsidR="0093208B" w:rsidRPr="00046333">
        <w:rPr>
          <w:rFonts w:ascii="Arial Narrow" w:hAnsi="Arial Narrow" w:cs="Arial"/>
          <w:sz w:val="22"/>
          <w:szCs w:val="22"/>
          <w:highlight w:val="cyan"/>
        </w:rPr>
        <w:t xml:space="preserve">dňa </w:t>
      </w:r>
      <w:r w:rsidR="00046333" w:rsidRPr="00046333">
        <w:rPr>
          <w:rFonts w:ascii="Arial Narrow" w:hAnsi="Arial Narrow" w:cs="Arial"/>
          <w:sz w:val="22"/>
          <w:szCs w:val="22"/>
          <w:highlight w:val="cyan"/>
        </w:rPr>
        <w:t>xx.xx.20</w:t>
      </w:r>
      <w:r w:rsidR="00505A38">
        <w:rPr>
          <w:rFonts w:ascii="Arial Narrow" w:hAnsi="Arial Narrow" w:cs="Arial"/>
          <w:sz w:val="22"/>
          <w:szCs w:val="22"/>
          <w:highlight w:val="cyan"/>
        </w:rPr>
        <w:t>20</w:t>
      </w:r>
      <w:r w:rsidR="00046333" w:rsidRPr="00046333">
        <w:rPr>
          <w:rFonts w:ascii="Arial Narrow" w:hAnsi="Arial Narrow" w:cs="Arial"/>
          <w:sz w:val="22"/>
          <w:szCs w:val="22"/>
          <w:highlight w:val="cyan"/>
        </w:rPr>
        <w:t>.</w:t>
      </w:r>
    </w:p>
    <w:p w:rsidR="009C1FFC" w:rsidRDefault="009C1FFC" w:rsidP="00B14347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Arial"/>
          <w:sz w:val="22"/>
          <w:szCs w:val="22"/>
        </w:rPr>
      </w:pPr>
    </w:p>
    <w:p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Článok </w:t>
      </w:r>
      <w:r w:rsidRPr="00D75BDE">
        <w:rPr>
          <w:rFonts w:ascii="Arial Narrow" w:hAnsi="Arial Narrow" w:cstheme="minorHAnsi"/>
          <w:noProof/>
          <w:sz w:val="22"/>
          <w:szCs w:val="22"/>
        </w:rPr>
        <w:t>II</w:t>
      </w:r>
      <w:r>
        <w:rPr>
          <w:rFonts w:ascii="Arial Narrow" w:hAnsi="Arial Narrow" w:cstheme="minorHAnsi"/>
          <w:noProof/>
          <w:sz w:val="22"/>
          <w:szCs w:val="22"/>
        </w:rPr>
        <w:t>I</w:t>
      </w:r>
      <w:r w:rsidRPr="00D75BDE">
        <w:rPr>
          <w:rFonts w:ascii="Arial Narrow" w:hAnsi="Arial Narrow" w:cstheme="minorHAnsi"/>
          <w:noProof/>
          <w:sz w:val="22"/>
          <w:szCs w:val="22"/>
        </w:rPr>
        <w:t>.</w:t>
      </w:r>
    </w:p>
    <w:p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Predmet zmluvy</w:t>
      </w:r>
    </w:p>
    <w:p w:rsidR="0093208B" w:rsidRDefault="0093208B" w:rsidP="002933EC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B54E8F">
        <w:rPr>
          <w:rFonts w:ascii="Arial Narrow" w:hAnsi="Arial Narrow" w:cstheme="minorHAnsi"/>
          <w:noProof/>
          <w:sz w:val="22"/>
          <w:szCs w:val="22"/>
        </w:rPr>
        <w:t>Predmetom tejto zmluvy je dodávka</w:t>
      </w:r>
      <w:r w:rsidR="00D3277E" w:rsidRPr="00B54E8F"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="00232DD7">
        <w:rPr>
          <w:rFonts w:ascii="Arial Narrow" w:hAnsi="Arial Narrow" w:cstheme="minorHAnsi"/>
          <w:noProof/>
          <w:sz w:val="22"/>
          <w:szCs w:val="22"/>
        </w:rPr>
        <w:t xml:space="preserve">nového, nepoužitého </w:t>
      </w:r>
      <w:r w:rsidR="00D3277E" w:rsidRPr="00B54E8F">
        <w:rPr>
          <w:rFonts w:ascii="Arial Narrow" w:hAnsi="Arial Narrow" w:cstheme="minorHAnsi"/>
          <w:noProof/>
          <w:sz w:val="22"/>
          <w:szCs w:val="22"/>
        </w:rPr>
        <w:t>(</w:t>
      </w:r>
      <w:r w:rsidR="00505A38">
        <w:rPr>
          <w:rFonts w:ascii="Arial Narrow" w:hAnsi="Arial Narrow" w:cstheme="minorHAnsi"/>
          <w:noProof/>
          <w:sz w:val="22"/>
          <w:szCs w:val="22"/>
        </w:rPr>
        <w:t>1</w:t>
      </w:r>
      <w:r w:rsidR="00232DD7">
        <w:rPr>
          <w:rFonts w:ascii="Arial Narrow" w:hAnsi="Arial Narrow" w:cstheme="minorHAnsi"/>
          <w:noProof/>
          <w:sz w:val="22"/>
          <w:szCs w:val="22"/>
        </w:rPr>
        <w:t xml:space="preserve"> kus</w:t>
      </w:r>
      <w:r w:rsidR="00D3277E" w:rsidRPr="00B54E8F">
        <w:rPr>
          <w:rFonts w:ascii="Arial Narrow" w:hAnsi="Arial Narrow" w:cstheme="minorHAnsi"/>
          <w:noProof/>
          <w:sz w:val="22"/>
          <w:szCs w:val="22"/>
        </w:rPr>
        <w:t xml:space="preserve">) </w:t>
      </w:r>
      <w:r w:rsidR="00232DD7">
        <w:rPr>
          <w:rFonts w:ascii="Arial Narrow" w:hAnsi="Arial Narrow" w:cstheme="minorHAnsi"/>
          <w:noProof/>
          <w:sz w:val="22"/>
          <w:szCs w:val="22"/>
        </w:rPr>
        <w:t>automobilu triedy nákladné N2 na prevoz špeciálneho kontajnera</w:t>
      </w:r>
      <w:r w:rsidR="00B0050D" w:rsidRPr="00B54E8F">
        <w:rPr>
          <w:rFonts w:ascii="Arial Narrow" w:hAnsi="Arial Narrow" w:cstheme="minorHAnsi"/>
          <w:noProof/>
          <w:sz w:val="22"/>
          <w:szCs w:val="22"/>
        </w:rPr>
        <w:t>,</w:t>
      </w:r>
      <w:r w:rsidR="00232DD7">
        <w:rPr>
          <w:rFonts w:ascii="Arial Narrow" w:hAnsi="Arial Narrow" w:cstheme="minorHAnsi"/>
          <w:noProof/>
          <w:sz w:val="22"/>
          <w:szCs w:val="22"/>
        </w:rPr>
        <w:t xml:space="preserve"> s ktorým musí byť predmetný automobil kompatibilný</w:t>
      </w:r>
      <w:r w:rsidR="0037336D"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="00353827" w:rsidRPr="00B54E8F">
        <w:rPr>
          <w:rFonts w:ascii="Arial Narrow" w:hAnsi="Arial Narrow" w:cstheme="minorHAnsi"/>
          <w:noProof/>
          <w:sz w:val="22"/>
          <w:szCs w:val="22"/>
        </w:rPr>
        <w:t>(ďalej len „</w:t>
      </w:r>
      <w:r w:rsidR="00232DD7">
        <w:rPr>
          <w:rFonts w:ascii="Arial Narrow" w:hAnsi="Arial Narrow" w:cstheme="minorHAnsi"/>
          <w:noProof/>
          <w:sz w:val="22"/>
          <w:szCs w:val="22"/>
        </w:rPr>
        <w:t>Automobil</w:t>
      </w:r>
      <w:r w:rsidR="00353827" w:rsidRPr="00B54E8F">
        <w:rPr>
          <w:rFonts w:ascii="Arial Narrow" w:hAnsi="Arial Narrow" w:cstheme="minorHAnsi"/>
          <w:noProof/>
          <w:sz w:val="22"/>
          <w:szCs w:val="22"/>
        </w:rPr>
        <w:t xml:space="preserve">“), vrátane technickej dokumentácie, dopravy do miesta dodania, overenia funkčnosti </w:t>
      </w:r>
      <w:r w:rsidR="00232DD7">
        <w:rPr>
          <w:rFonts w:ascii="Arial Narrow" w:hAnsi="Arial Narrow" w:cstheme="minorHAnsi"/>
          <w:noProof/>
          <w:sz w:val="22"/>
          <w:szCs w:val="22"/>
        </w:rPr>
        <w:t>Automobilu</w:t>
      </w:r>
      <w:r w:rsidR="00353827" w:rsidRPr="00B54E8F">
        <w:rPr>
          <w:rFonts w:ascii="Arial Narrow" w:hAnsi="Arial Narrow" w:cstheme="minorHAnsi"/>
          <w:noProof/>
          <w:sz w:val="22"/>
          <w:szCs w:val="22"/>
        </w:rPr>
        <w:t xml:space="preserve"> priamo u Kupujúceho v plnom rozsahu, a inštruktáži (zaškolenie) obsluhy</w:t>
      </w:r>
      <w:r w:rsidR="00607275" w:rsidRPr="00B54E8F">
        <w:rPr>
          <w:rFonts w:ascii="Arial Narrow" w:hAnsi="Arial Narrow" w:cstheme="minorHAnsi"/>
          <w:noProof/>
          <w:sz w:val="22"/>
          <w:szCs w:val="22"/>
        </w:rPr>
        <w:t xml:space="preserve"> (ďalej len „Tovar“)</w:t>
      </w:r>
      <w:r w:rsidR="00353827" w:rsidRPr="00B54E8F">
        <w:rPr>
          <w:rFonts w:ascii="Arial Narrow" w:hAnsi="Arial Narrow" w:cstheme="minorHAnsi"/>
          <w:noProof/>
          <w:sz w:val="22"/>
          <w:szCs w:val="22"/>
        </w:rPr>
        <w:t xml:space="preserve">. </w:t>
      </w:r>
      <w:r w:rsidRPr="00B54E8F">
        <w:rPr>
          <w:rFonts w:ascii="Arial Narrow" w:hAnsi="Arial Narrow" w:cstheme="minorHAnsi"/>
          <w:noProof/>
          <w:sz w:val="22"/>
          <w:szCs w:val="22"/>
        </w:rPr>
        <w:t xml:space="preserve"> </w:t>
      </w:r>
    </w:p>
    <w:p w:rsidR="0093208B" w:rsidRPr="00D75BDE" w:rsidRDefault="00607275" w:rsidP="002933EC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Tovar</w:t>
      </w:r>
      <w:r w:rsidR="0093208B">
        <w:rPr>
          <w:rFonts w:ascii="Arial Narrow" w:hAnsi="Arial Narrow"/>
          <w:sz w:val="22"/>
          <w:szCs w:val="22"/>
        </w:rPr>
        <w:t xml:space="preserve"> </w:t>
      </w:r>
      <w:r w:rsidR="0093208B" w:rsidRPr="00E732A1">
        <w:rPr>
          <w:rFonts w:ascii="Arial Narrow" w:hAnsi="Arial Narrow"/>
          <w:sz w:val="22"/>
          <w:szCs w:val="22"/>
        </w:rPr>
        <w:t xml:space="preserve">je špecifikovaný </w:t>
      </w:r>
      <w:r w:rsidR="0093208B" w:rsidRPr="00FA5E84">
        <w:rPr>
          <w:rFonts w:ascii="Arial Narrow" w:hAnsi="Arial Narrow"/>
          <w:sz w:val="22"/>
          <w:szCs w:val="22"/>
        </w:rPr>
        <w:t xml:space="preserve">v Opise predmetu zákazky, </w:t>
      </w:r>
      <w:r w:rsidR="00B14347">
        <w:rPr>
          <w:rFonts w:ascii="Arial Narrow" w:hAnsi="Arial Narrow"/>
          <w:sz w:val="22"/>
          <w:szCs w:val="22"/>
        </w:rPr>
        <w:t>t</w:t>
      </w:r>
      <w:r w:rsidR="0093208B" w:rsidRPr="00FA5E84">
        <w:rPr>
          <w:rFonts w:ascii="Arial Narrow" w:hAnsi="Arial Narrow"/>
          <w:sz w:val="22"/>
          <w:szCs w:val="22"/>
        </w:rPr>
        <w:t>echnické požiadavky</w:t>
      </w:r>
      <w:r w:rsidR="0093208B">
        <w:rPr>
          <w:rFonts w:ascii="Arial Narrow" w:hAnsi="Arial Narrow"/>
          <w:sz w:val="22"/>
          <w:szCs w:val="22"/>
        </w:rPr>
        <w:t xml:space="preserve"> ako aj v Ponuke Predávajúceho. Opis predmetu zákazky</w:t>
      </w:r>
      <w:r w:rsidR="00B14347">
        <w:rPr>
          <w:rFonts w:ascii="Arial Narrow" w:hAnsi="Arial Narrow"/>
          <w:sz w:val="22"/>
          <w:szCs w:val="22"/>
        </w:rPr>
        <w:t>, technické požiadavky</w:t>
      </w:r>
      <w:r w:rsidR="0093208B">
        <w:rPr>
          <w:rFonts w:ascii="Arial Narrow" w:hAnsi="Arial Narrow"/>
          <w:sz w:val="22"/>
          <w:szCs w:val="22"/>
        </w:rPr>
        <w:t xml:space="preserve"> </w:t>
      </w:r>
      <w:r w:rsidR="00393478">
        <w:rPr>
          <w:rFonts w:ascii="Arial Narrow" w:hAnsi="Arial Narrow"/>
          <w:sz w:val="22"/>
          <w:szCs w:val="22"/>
        </w:rPr>
        <w:t>a Ponuka Predávajúceho tvoria</w:t>
      </w:r>
      <w:r w:rsidR="0093208B" w:rsidRPr="00FA5E84">
        <w:rPr>
          <w:rFonts w:ascii="Arial Narrow" w:hAnsi="Arial Narrow"/>
          <w:sz w:val="22"/>
          <w:szCs w:val="22"/>
        </w:rPr>
        <w:t xml:space="preserve"> </w:t>
      </w:r>
      <w:r w:rsidR="0093208B">
        <w:rPr>
          <w:rFonts w:ascii="Arial Narrow" w:hAnsi="Arial Narrow"/>
          <w:sz w:val="22"/>
          <w:szCs w:val="22"/>
        </w:rPr>
        <w:t>P</w:t>
      </w:r>
      <w:r w:rsidR="0093208B" w:rsidRPr="00FA5E84">
        <w:rPr>
          <w:rFonts w:ascii="Arial Narrow" w:hAnsi="Arial Narrow"/>
          <w:sz w:val="22"/>
          <w:szCs w:val="22"/>
        </w:rPr>
        <w:t xml:space="preserve">rílohu č.1 tejto </w:t>
      </w:r>
      <w:r w:rsidR="00B34CD6">
        <w:rPr>
          <w:rFonts w:ascii="Arial Narrow" w:hAnsi="Arial Narrow"/>
          <w:sz w:val="22"/>
          <w:szCs w:val="22"/>
        </w:rPr>
        <w:t>Z</w:t>
      </w:r>
      <w:r w:rsidR="0093208B" w:rsidRPr="00FA5E84">
        <w:rPr>
          <w:rFonts w:ascii="Arial Narrow" w:hAnsi="Arial Narrow"/>
          <w:sz w:val="22"/>
          <w:szCs w:val="22"/>
        </w:rPr>
        <w:t>mluvy</w:t>
      </w:r>
      <w:r w:rsidR="0093208B">
        <w:rPr>
          <w:rFonts w:ascii="Arial Narrow" w:hAnsi="Arial Narrow"/>
          <w:sz w:val="22"/>
          <w:szCs w:val="22"/>
        </w:rPr>
        <w:t xml:space="preserve"> a </w:t>
      </w:r>
      <w:r w:rsidR="00EE00D3">
        <w:rPr>
          <w:rFonts w:ascii="Arial Narrow" w:hAnsi="Arial Narrow"/>
          <w:sz w:val="22"/>
          <w:szCs w:val="22"/>
        </w:rPr>
        <w:t>sú</w:t>
      </w:r>
      <w:r w:rsidR="0093208B">
        <w:rPr>
          <w:rFonts w:ascii="Arial Narrow" w:hAnsi="Arial Narrow"/>
          <w:sz w:val="22"/>
          <w:szCs w:val="22"/>
        </w:rPr>
        <w:t xml:space="preserve"> jej </w:t>
      </w:r>
      <w:r w:rsidR="0093208B" w:rsidRPr="00E732A1">
        <w:rPr>
          <w:rFonts w:ascii="Arial Narrow" w:hAnsi="Arial Narrow"/>
          <w:sz w:val="22"/>
          <w:szCs w:val="22"/>
        </w:rPr>
        <w:t>neoddeliteľnou súčasťou</w:t>
      </w:r>
      <w:r w:rsidR="0093208B" w:rsidRPr="00D75BDE">
        <w:rPr>
          <w:rFonts w:ascii="Arial Narrow" w:hAnsi="Arial Narrow" w:cstheme="minorHAnsi"/>
          <w:b/>
          <w:noProof/>
          <w:sz w:val="22"/>
          <w:szCs w:val="22"/>
        </w:rPr>
        <w:t>.</w:t>
      </w:r>
    </w:p>
    <w:p w:rsidR="0093208B" w:rsidRPr="00995F89" w:rsidRDefault="0093208B" w:rsidP="002933EC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95F89">
        <w:rPr>
          <w:rFonts w:ascii="Arial Narrow" w:hAnsi="Arial Narrow"/>
          <w:sz w:val="22"/>
          <w:szCs w:val="22"/>
        </w:rPr>
        <w:t xml:space="preserve">Predávajúci sa na základe tejto </w:t>
      </w:r>
      <w:r w:rsidR="00B34CD6">
        <w:rPr>
          <w:rFonts w:ascii="Arial Narrow" w:hAnsi="Arial Narrow"/>
          <w:sz w:val="22"/>
          <w:szCs w:val="22"/>
        </w:rPr>
        <w:t>Z</w:t>
      </w:r>
      <w:r w:rsidRPr="00995F89">
        <w:rPr>
          <w:rFonts w:ascii="Arial Narrow" w:hAnsi="Arial Narrow"/>
          <w:sz w:val="22"/>
          <w:szCs w:val="22"/>
        </w:rPr>
        <w:t xml:space="preserve">mluvy a v rozsahu v nej vymedzenom zaväzuje dodať </w:t>
      </w:r>
      <w:r w:rsidR="00607275">
        <w:rPr>
          <w:rFonts w:ascii="Arial Narrow" w:hAnsi="Arial Narrow"/>
          <w:sz w:val="22"/>
          <w:szCs w:val="22"/>
        </w:rPr>
        <w:t>Tovar</w:t>
      </w:r>
      <w:r w:rsidRPr="00995F89">
        <w:rPr>
          <w:rFonts w:ascii="Arial Narrow" w:hAnsi="Arial Narrow"/>
          <w:sz w:val="22"/>
          <w:szCs w:val="22"/>
        </w:rPr>
        <w:t xml:space="preserve"> a všetky s ním súvisiace plnenia podľa svojej ponuky – vlastný návrh plnenia, ktorý je uvedený v </w:t>
      </w:r>
      <w:r>
        <w:rPr>
          <w:rFonts w:ascii="Arial Narrow" w:hAnsi="Arial Narrow"/>
          <w:sz w:val="22"/>
          <w:szCs w:val="22"/>
        </w:rPr>
        <w:t>P</w:t>
      </w:r>
      <w:r w:rsidRPr="00995F89">
        <w:rPr>
          <w:rFonts w:ascii="Arial Narrow" w:hAnsi="Arial Narrow"/>
          <w:sz w:val="22"/>
          <w:szCs w:val="22"/>
        </w:rPr>
        <w:t xml:space="preserve">rílohe č. 1 tejto </w:t>
      </w:r>
      <w:r w:rsidR="00B34CD6">
        <w:rPr>
          <w:rFonts w:ascii="Arial Narrow" w:hAnsi="Arial Narrow"/>
          <w:sz w:val="22"/>
          <w:szCs w:val="22"/>
        </w:rPr>
        <w:t>Z</w:t>
      </w:r>
      <w:r w:rsidRPr="00995F89">
        <w:rPr>
          <w:rFonts w:ascii="Arial Narrow" w:hAnsi="Arial Narrow"/>
          <w:sz w:val="22"/>
          <w:szCs w:val="22"/>
        </w:rPr>
        <w:t>mluvy</w:t>
      </w:r>
      <w:r>
        <w:rPr>
          <w:rFonts w:ascii="Arial Narrow" w:hAnsi="Arial Narrow"/>
          <w:sz w:val="22"/>
          <w:szCs w:val="22"/>
        </w:rPr>
        <w:t>.</w:t>
      </w:r>
      <w:r w:rsidRPr="00995F89">
        <w:rPr>
          <w:rFonts w:ascii="Arial Narrow" w:hAnsi="Arial Narrow"/>
          <w:sz w:val="22"/>
          <w:szCs w:val="22"/>
        </w:rPr>
        <w:t xml:space="preserve"> </w:t>
      </w:r>
    </w:p>
    <w:p w:rsidR="0093208B" w:rsidRPr="00D75BDE" w:rsidRDefault="0093208B" w:rsidP="002933EC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Kupujúci sa zaväzuje </w:t>
      </w:r>
      <w:r w:rsidR="00607275">
        <w:rPr>
          <w:rFonts w:ascii="Arial Narrow" w:hAnsi="Arial Narrow" w:cstheme="minorHAnsi"/>
          <w:noProof/>
          <w:sz w:val="22"/>
          <w:szCs w:val="22"/>
        </w:rPr>
        <w:t>Tovar</w:t>
      </w:r>
      <w:r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noProof/>
          <w:sz w:val="22"/>
          <w:szCs w:val="22"/>
        </w:rPr>
        <w:t>prevziať a zaplatiť zaň dohodnutú kúpnu cenu.</w:t>
      </w:r>
    </w:p>
    <w:p w:rsidR="004409A7" w:rsidRDefault="004409A7" w:rsidP="0093208B">
      <w:pPr>
        <w:pStyle w:val="CTLhead"/>
        <w:spacing w:line="24" w:lineRule="atLeast"/>
        <w:rPr>
          <w:rFonts w:ascii="Arial Narrow" w:hAnsi="Arial Narrow"/>
          <w:sz w:val="22"/>
          <w:szCs w:val="22"/>
        </w:rPr>
      </w:pPr>
    </w:p>
    <w:p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Článok IV</w:t>
      </w:r>
      <w:r w:rsidRPr="00D75BDE">
        <w:rPr>
          <w:rFonts w:ascii="Arial Narrow" w:hAnsi="Arial Narrow" w:cstheme="minorHAnsi"/>
          <w:noProof/>
          <w:sz w:val="22"/>
          <w:szCs w:val="22"/>
        </w:rPr>
        <w:t>.</w:t>
      </w:r>
    </w:p>
    <w:p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Dodacie podmienky</w:t>
      </w:r>
    </w:p>
    <w:p w:rsidR="0093208B" w:rsidRPr="00D75BDE" w:rsidRDefault="0093208B" w:rsidP="002933EC">
      <w:pPr>
        <w:pStyle w:val="CTL"/>
        <w:numPr>
          <w:ilvl w:val="1"/>
          <w:numId w:val="1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Predávajúci sa zaväzuje dodať </w:t>
      </w:r>
      <w:r w:rsidR="00892826">
        <w:rPr>
          <w:rFonts w:ascii="Arial Narrow" w:hAnsi="Arial Narrow" w:cstheme="minorHAnsi"/>
          <w:noProof/>
          <w:sz w:val="22"/>
          <w:szCs w:val="22"/>
        </w:rPr>
        <w:t>Tovar</w:t>
      </w:r>
      <w:r w:rsidR="00D3277E"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v súlade s dohodnutými technickými a funkčnými charakteristikami, platnými </w:t>
      </w:r>
      <w:r>
        <w:rPr>
          <w:rFonts w:ascii="Arial Narrow" w:hAnsi="Arial Narrow" w:cstheme="minorHAnsi"/>
          <w:noProof/>
          <w:sz w:val="22"/>
          <w:szCs w:val="22"/>
        </w:rPr>
        <w:t xml:space="preserve">všeobecne </w:t>
      </w:r>
      <w:r w:rsidRPr="00D75BDE">
        <w:rPr>
          <w:rFonts w:ascii="Arial Narrow" w:hAnsi="Arial Narrow" w:cstheme="minorHAnsi"/>
          <w:noProof/>
          <w:sz w:val="22"/>
          <w:szCs w:val="22"/>
        </w:rPr>
        <w:t>záväznými predpismi</w:t>
      </w:r>
      <w:r>
        <w:rPr>
          <w:rFonts w:ascii="Arial Narrow" w:hAnsi="Arial Narrow" w:cstheme="minorHAnsi"/>
          <w:noProof/>
          <w:sz w:val="22"/>
          <w:szCs w:val="22"/>
        </w:rPr>
        <w:t xml:space="preserve"> SR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, technickými normami a podmienkami tejto zmluvy. Predávajúci sa zaväzuje súčasne s odovzdaním </w:t>
      </w:r>
      <w:r w:rsidR="001738DB">
        <w:rPr>
          <w:rFonts w:ascii="Arial Narrow" w:hAnsi="Arial Narrow" w:cstheme="minorHAnsi"/>
          <w:noProof/>
          <w:sz w:val="22"/>
          <w:szCs w:val="22"/>
        </w:rPr>
        <w:t>Tovaru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odovzdať </w:t>
      </w:r>
      <w:r w:rsidR="007A351F">
        <w:rPr>
          <w:rFonts w:ascii="Arial Narrow" w:hAnsi="Arial Narrow" w:cstheme="minorHAnsi"/>
          <w:noProof/>
          <w:sz w:val="22"/>
          <w:szCs w:val="22"/>
        </w:rPr>
        <w:t>K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upujúcemu aj všetky doklady, ktoré sa na </w:t>
      </w:r>
      <w:r>
        <w:rPr>
          <w:rFonts w:ascii="Arial Narrow" w:hAnsi="Arial Narrow" w:cstheme="minorHAnsi"/>
          <w:noProof/>
          <w:sz w:val="22"/>
          <w:szCs w:val="22"/>
        </w:rPr>
        <w:t>dodan</w:t>
      </w:r>
      <w:r w:rsidR="00D3277E">
        <w:rPr>
          <w:rFonts w:ascii="Arial Narrow" w:hAnsi="Arial Narrow" w:cstheme="minorHAnsi"/>
          <w:noProof/>
          <w:sz w:val="22"/>
          <w:szCs w:val="22"/>
        </w:rPr>
        <w:t xml:space="preserve">ý </w:t>
      </w:r>
      <w:r w:rsidR="00892826">
        <w:rPr>
          <w:rFonts w:ascii="Arial Narrow" w:hAnsi="Arial Narrow" w:cstheme="minorHAnsi"/>
          <w:noProof/>
          <w:sz w:val="22"/>
          <w:szCs w:val="22"/>
        </w:rPr>
        <w:t>Tovar</w:t>
      </w:r>
      <w:r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vzťahujú (ako napr. manuály, pravidlá bezpečného používania, certifikát o zhode a pôvode výrobku). </w:t>
      </w:r>
    </w:p>
    <w:p w:rsidR="0093208B" w:rsidRPr="00D75BDE" w:rsidRDefault="0093208B" w:rsidP="002933EC">
      <w:pPr>
        <w:pStyle w:val="CTL"/>
        <w:numPr>
          <w:ilvl w:val="1"/>
          <w:numId w:val="1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Predávajúci sa zaväzuje odovzdať </w:t>
      </w:r>
      <w:r w:rsidR="00892826">
        <w:rPr>
          <w:rFonts w:ascii="Arial Narrow" w:hAnsi="Arial Narrow" w:cstheme="minorHAnsi"/>
          <w:noProof/>
          <w:sz w:val="22"/>
          <w:szCs w:val="22"/>
        </w:rPr>
        <w:t>Tovar</w:t>
      </w:r>
      <w:r w:rsidR="00D3277E"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Kupujúcemu </w:t>
      </w:r>
      <w:r w:rsidRPr="00361A9B">
        <w:rPr>
          <w:rFonts w:ascii="Arial Narrow" w:hAnsi="Arial Narrow" w:cstheme="minorHAnsi"/>
          <w:noProof/>
          <w:sz w:val="22"/>
          <w:szCs w:val="22"/>
        </w:rPr>
        <w:t xml:space="preserve">najneskôr do </w:t>
      </w:r>
      <w:r w:rsidR="0037336D">
        <w:rPr>
          <w:rFonts w:ascii="Arial Narrow" w:hAnsi="Arial Narrow" w:cstheme="minorHAnsi"/>
          <w:noProof/>
          <w:sz w:val="22"/>
          <w:szCs w:val="22"/>
        </w:rPr>
        <w:t>6</w:t>
      </w:r>
      <w:r w:rsidR="00B27994">
        <w:rPr>
          <w:rFonts w:ascii="Arial Narrow" w:hAnsi="Arial Narrow" w:cstheme="minorHAnsi"/>
          <w:noProof/>
          <w:sz w:val="22"/>
          <w:szCs w:val="22"/>
        </w:rPr>
        <w:t xml:space="preserve"> mesiacov od nadobudnutia účinnosti </w:t>
      </w:r>
      <w:r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="00B27994">
        <w:rPr>
          <w:rFonts w:ascii="Arial Narrow" w:hAnsi="Arial Narrow" w:cstheme="minorHAnsi"/>
          <w:noProof/>
          <w:sz w:val="22"/>
          <w:szCs w:val="22"/>
        </w:rPr>
        <w:t>tejto Z</w:t>
      </w:r>
      <w:r>
        <w:rPr>
          <w:rFonts w:ascii="Arial Narrow" w:hAnsi="Arial Narrow" w:cstheme="minorHAnsi"/>
          <w:noProof/>
          <w:sz w:val="22"/>
          <w:szCs w:val="22"/>
        </w:rPr>
        <w:t>mluvy</w:t>
      </w:r>
      <w:r w:rsidRPr="00D75BDE">
        <w:rPr>
          <w:rFonts w:ascii="Arial Narrow" w:hAnsi="Arial Narrow" w:cstheme="minorHAnsi"/>
          <w:noProof/>
          <w:sz w:val="22"/>
          <w:szCs w:val="22"/>
        </w:rPr>
        <w:t>.</w:t>
      </w:r>
    </w:p>
    <w:p w:rsidR="0093208B" w:rsidRPr="00D75BDE" w:rsidRDefault="0093208B" w:rsidP="002933EC">
      <w:pPr>
        <w:pStyle w:val="CTL"/>
        <w:numPr>
          <w:ilvl w:val="1"/>
          <w:numId w:val="1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Miestom dodania  </w:t>
      </w:r>
      <w:r w:rsidRPr="001265A9">
        <w:rPr>
          <w:rFonts w:ascii="Arial Narrow" w:hAnsi="Arial Narrow" w:cstheme="minorHAnsi"/>
          <w:noProof/>
          <w:sz w:val="22"/>
          <w:szCs w:val="22"/>
        </w:rPr>
        <w:t xml:space="preserve">je  </w:t>
      </w:r>
      <w:r w:rsidR="00CD1EA9">
        <w:rPr>
          <w:rFonts w:ascii="Arial Narrow" w:hAnsi="Arial Narrow" w:cstheme="minorHAnsi"/>
          <w:noProof/>
          <w:sz w:val="22"/>
          <w:szCs w:val="22"/>
        </w:rPr>
        <w:t>Ministerstvo vnútra Slovenskej republiky</w:t>
      </w:r>
      <w:r w:rsidR="00232DD7">
        <w:rPr>
          <w:rFonts w:ascii="Arial Narrow" w:hAnsi="Arial Narrow" w:cstheme="minorHAnsi"/>
          <w:noProof/>
          <w:sz w:val="22"/>
          <w:szCs w:val="22"/>
        </w:rPr>
        <w:t>, Račianska 45, 812 72 Bratislava</w:t>
      </w:r>
      <w:r w:rsidR="00CE65C7">
        <w:rPr>
          <w:rFonts w:ascii="Arial Narrow" w:hAnsi="Arial Narrow" w:cstheme="minorHAnsi"/>
          <w:noProof/>
          <w:sz w:val="22"/>
          <w:szCs w:val="22"/>
        </w:rPr>
        <w:t>, Slovenská republika</w:t>
      </w:r>
      <w:r w:rsidR="007A351F">
        <w:rPr>
          <w:rFonts w:ascii="Arial Narrow" w:hAnsi="Arial Narrow" w:cstheme="minorHAnsi"/>
          <w:noProof/>
          <w:sz w:val="22"/>
          <w:szCs w:val="22"/>
        </w:rPr>
        <w:t>.</w:t>
      </w:r>
    </w:p>
    <w:p w:rsidR="0093208B" w:rsidRPr="00D75BDE" w:rsidRDefault="0093208B" w:rsidP="002933EC">
      <w:pPr>
        <w:pStyle w:val="CTL"/>
        <w:numPr>
          <w:ilvl w:val="1"/>
          <w:numId w:val="1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Deň </w:t>
      </w:r>
      <w:r>
        <w:rPr>
          <w:rFonts w:ascii="Arial Narrow" w:hAnsi="Arial Narrow" w:cstheme="minorHAnsi"/>
          <w:noProof/>
          <w:sz w:val="22"/>
          <w:szCs w:val="22"/>
        </w:rPr>
        <w:t xml:space="preserve">dodania </w:t>
      </w:r>
      <w:r w:rsidR="00892826">
        <w:rPr>
          <w:rFonts w:ascii="Arial Narrow" w:hAnsi="Arial Narrow" w:cstheme="minorHAnsi"/>
          <w:noProof/>
          <w:sz w:val="22"/>
          <w:szCs w:val="22"/>
        </w:rPr>
        <w:t>Tovaru</w:t>
      </w:r>
      <w:r>
        <w:rPr>
          <w:rFonts w:ascii="Arial Narrow" w:hAnsi="Arial Narrow" w:cstheme="minorHAnsi"/>
          <w:noProof/>
          <w:sz w:val="22"/>
          <w:szCs w:val="22"/>
        </w:rPr>
        <w:t xml:space="preserve"> Predávajúci oznámi Kupujúcemu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písomne alebo elektronicky minimálne </w:t>
      </w:r>
      <w:r>
        <w:rPr>
          <w:rFonts w:ascii="Arial Narrow" w:hAnsi="Arial Narrow" w:cstheme="minorHAnsi"/>
          <w:noProof/>
          <w:sz w:val="22"/>
          <w:szCs w:val="22"/>
        </w:rPr>
        <w:t>desať (</w:t>
      </w:r>
      <w:r w:rsidRPr="00361A9B">
        <w:rPr>
          <w:rFonts w:ascii="Arial Narrow" w:hAnsi="Arial Narrow" w:cstheme="minorHAnsi"/>
          <w:noProof/>
          <w:sz w:val="22"/>
          <w:szCs w:val="22"/>
        </w:rPr>
        <w:t>10</w:t>
      </w:r>
      <w:r>
        <w:rPr>
          <w:rFonts w:ascii="Arial Narrow" w:hAnsi="Arial Narrow" w:cstheme="minorHAnsi"/>
          <w:noProof/>
          <w:sz w:val="22"/>
          <w:szCs w:val="22"/>
        </w:rPr>
        <w:t>)</w:t>
      </w:r>
      <w:r w:rsidRPr="00361A9B">
        <w:rPr>
          <w:rFonts w:ascii="Arial Narrow" w:hAnsi="Arial Narrow" w:cstheme="minorHAnsi"/>
          <w:noProof/>
          <w:sz w:val="22"/>
          <w:szCs w:val="22"/>
        </w:rPr>
        <w:t xml:space="preserve"> pracovných dni vopred. K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upujúci sa zaväzuje </w:t>
      </w:r>
      <w:r w:rsidR="00892826">
        <w:rPr>
          <w:rFonts w:ascii="Arial Narrow" w:hAnsi="Arial Narrow" w:cstheme="minorHAnsi"/>
          <w:noProof/>
          <w:sz w:val="22"/>
          <w:szCs w:val="22"/>
        </w:rPr>
        <w:t>Tovar</w:t>
      </w:r>
      <w:r w:rsidR="00D3277E"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noProof/>
          <w:sz w:val="22"/>
          <w:szCs w:val="22"/>
        </w:rPr>
        <w:t>prevziať v oznámenom termíne.</w:t>
      </w:r>
    </w:p>
    <w:p w:rsidR="0093208B" w:rsidRDefault="0093208B" w:rsidP="002933EC">
      <w:pPr>
        <w:pStyle w:val="CTL"/>
        <w:numPr>
          <w:ilvl w:val="1"/>
          <w:numId w:val="1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Dodanie </w:t>
      </w:r>
      <w:r w:rsidR="001738DB">
        <w:rPr>
          <w:rFonts w:ascii="Arial Narrow" w:hAnsi="Arial Narrow" w:cstheme="minorHAnsi"/>
          <w:noProof/>
          <w:sz w:val="22"/>
          <w:szCs w:val="22"/>
        </w:rPr>
        <w:t>Tovaru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bude dokladované podpisom zodpovednej osoby Kupujúceho na príslušnom dodacom liste.</w:t>
      </w:r>
    </w:p>
    <w:p w:rsidR="0093208B" w:rsidRPr="008F0289" w:rsidRDefault="0093208B" w:rsidP="002933EC">
      <w:pPr>
        <w:pStyle w:val="CTL"/>
        <w:numPr>
          <w:ilvl w:val="1"/>
          <w:numId w:val="1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strike/>
          <w:noProof/>
          <w:sz w:val="22"/>
          <w:szCs w:val="22"/>
        </w:rPr>
      </w:pPr>
      <w:r w:rsidRPr="008F0289">
        <w:rPr>
          <w:rFonts w:ascii="Arial Narrow" w:hAnsi="Arial Narrow" w:cstheme="minorHAnsi"/>
          <w:noProof/>
          <w:sz w:val="22"/>
          <w:szCs w:val="22"/>
        </w:rPr>
        <w:t xml:space="preserve">Deň protokolárneho preberania dodaného </w:t>
      </w:r>
      <w:r w:rsidR="001738DB">
        <w:rPr>
          <w:rFonts w:ascii="Arial Narrow" w:hAnsi="Arial Narrow" w:cstheme="minorHAnsi"/>
          <w:noProof/>
          <w:sz w:val="22"/>
          <w:szCs w:val="22"/>
        </w:rPr>
        <w:t>Tovaru</w:t>
      </w:r>
      <w:r w:rsidRPr="008F0289">
        <w:rPr>
          <w:rFonts w:ascii="Arial Narrow" w:hAnsi="Arial Narrow" w:cstheme="minorHAnsi"/>
          <w:noProof/>
          <w:sz w:val="22"/>
          <w:szCs w:val="22"/>
        </w:rPr>
        <w:t xml:space="preserve"> písomne alebo elektronicky oznámi Predávajúci Kupujúcemu najneskôr päť (5) pracovných dni vopred. Kupujúci sa zaväzuje preberať </w:t>
      </w:r>
      <w:r w:rsidR="001738DB">
        <w:rPr>
          <w:rFonts w:ascii="Arial Narrow" w:hAnsi="Arial Narrow" w:cstheme="minorHAnsi"/>
          <w:noProof/>
          <w:sz w:val="22"/>
          <w:szCs w:val="22"/>
        </w:rPr>
        <w:t>Tovar</w:t>
      </w:r>
      <w:r w:rsidRPr="008F0289">
        <w:rPr>
          <w:rFonts w:ascii="Arial Narrow" w:hAnsi="Arial Narrow" w:cstheme="minorHAnsi"/>
          <w:noProof/>
          <w:sz w:val="22"/>
          <w:szCs w:val="22"/>
        </w:rPr>
        <w:t xml:space="preserve"> v oznámenom termíne.</w:t>
      </w:r>
    </w:p>
    <w:p w:rsidR="0093208B" w:rsidRDefault="0093208B" w:rsidP="002933EC">
      <w:pPr>
        <w:pStyle w:val="CTL"/>
        <w:numPr>
          <w:ilvl w:val="1"/>
          <w:numId w:val="1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Po prebratí </w:t>
      </w:r>
      <w:r w:rsidR="001738DB">
        <w:rPr>
          <w:rFonts w:ascii="Arial Narrow" w:hAnsi="Arial Narrow" w:cstheme="minorHAnsi"/>
          <w:noProof/>
          <w:sz w:val="22"/>
          <w:szCs w:val="22"/>
        </w:rPr>
        <w:t>Tovaru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Predávajúci vyhotoví preberací protokol. Kupujúci po prebratí </w:t>
      </w:r>
      <w:r w:rsidR="001738DB">
        <w:rPr>
          <w:rFonts w:ascii="Arial Narrow" w:hAnsi="Arial Narrow" w:cstheme="minorHAnsi"/>
          <w:noProof/>
          <w:sz w:val="22"/>
          <w:szCs w:val="22"/>
        </w:rPr>
        <w:t>Tovaru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preberací protokol písomne potvrdí.</w:t>
      </w:r>
      <w:r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993F19">
        <w:rPr>
          <w:rFonts w:ascii="Arial Narrow" w:hAnsi="Arial Narrow" w:cstheme="minorHAnsi"/>
          <w:noProof/>
          <w:sz w:val="22"/>
          <w:szCs w:val="22"/>
        </w:rPr>
        <w:t xml:space="preserve">Po protokolárnom prebratí </w:t>
      </w:r>
      <w:r w:rsidR="001738DB">
        <w:rPr>
          <w:rFonts w:ascii="Arial Narrow" w:hAnsi="Arial Narrow" w:cstheme="minorHAnsi"/>
          <w:noProof/>
          <w:sz w:val="22"/>
          <w:szCs w:val="22"/>
        </w:rPr>
        <w:t>Tovaru</w:t>
      </w:r>
      <w:r>
        <w:rPr>
          <w:rFonts w:ascii="Arial Narrow" w:hAnsi="Arial Narrow" w:cstheme="minorHAnsi"/>
          <w:noProof/>
          <w:sz w:val="22"/>
          <w:szCs w:val="22"/>
        </w:rPr>
        <w:t xml:space="preserve"> ho môže</w:t>
      </w:r>
      <w:r w:rsidRPr="00993F19">
        <w:rPr>
          <w:rFonts w:ascii="Arial Narrow" w:hAnsi="Arial Narrow" w:cstheme="minorHAnsi"/>
          <w:noProof/>
          <w:sz w:val="22"/>
          <w:szCs w:val="22"/>
        </w:rPr>
        <w:t xml:space="preserve"> Kupujúci riadne</w:t>
      </w:r>
      <w:r>
        <w:rPr>
          <w:rFonts w:ascii="Arial Narrow" w:hAnsi="Arial Narrow" w:cstheme="minorHAnsi"/>
          <w:noProof/>
          <w:sz w:val="22"/>
          <w:szCs w:val="22"/>
        </w:rPr>
        <w:t xml:space="preserve"> užívať</w:t>
      </w:r>
      <w:r w:rsidRPr="00993F19">
        <w:rPr>
          <w:rFonts w:ascii="Arial Narrow" w:hAnsi="Arial Narrow" w:cstheme="minorHAnsi"/>
          <w:noProof/>
          <w:sz w:val="22"/>
          <w:szCs w:val="22"/>
        </w:rPr>
        <w:t xml:space="preserve"> a Predávajúci sa mu zaväzuje toto užívanie dňom protokolárneho prebratia umožniť.</w:t>
      </w:r>
    </w:p>
    <w:p w:rsidR="00E202A8" w:rsidRDefault="00E202A8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</w:p>
    <w:p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Článok </w:t>
      </w:r>
      <w:r w:rsidRPr="00D75BDE">
        <w:rPr>
          <w:rFonts w:ascii="Arial Narrow" w:hAnsi="Arial Narrow" w:cstheme="minorHAnsi"/>
          <w:noProof/>
          <w:sz w:val="22"/>
          <w:szCs w:val="22"/>
        </w:rPr>
        <w:t>V.</w:t>
      </w:r>
    </w:p>
    <w:p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Kúpna cena</w:t>
      </w:r>
      <w:r>
        <w:rPr>
          <w:rFonts w:ascii="Arial Narrow" w:hAnsi="Arial Narrow" w:cstheme="minorHAnsi"/>
          <w:noProof/>
          <w:sz w:val="22"/>
          <w:szCs w:val="22"/>
        </w:rPr>
        <w:t xml:space="preserve"> a platobné podmienky</w:t>
      </w:r>
    </w:p>
    <w:p w:rsidR="0093208B" w:rsidRDefault="0093208B" w:rsidP="002933EC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F540C8">
        <w:rPr>
          <w:rFonts w:ascii="Arial Narrow" w:hAnsi="Arial Narrow"/>
          <w:sz w:val="22"/>
          <w:szCs w:val="22"/>
        </w:rPr>
        <w:t xml:space="preserve">Kúpna cena je stanovená v súlade so zákonom </w:t>
      </w:r>
      <w:r w:rsidR="00E202A8">
        <w:rPr>
          <w:rFonts w:ascii="Arial Narrow" w:hAnsi="Arial Narrow"/>
          <w:sz w:val="22"/>
          <w:szCs w:val="22"/>
        </w:rPr>
        <w:t xml:space="preserve">NR SR </w:t>
      </w:r>
      <w:r w:rsidRPr="00F540C8">
        <w:rPr>
          <w:rFonts w:ascii="Arial Narrow" w:hAnsi="Arial Narrow"/>
          <w:sz w:val="22"/>
          <w:szCs w:val="22"/>
        </w:rPr>
        <w:t xml:space="preserve">č. 18/1996 Z. z. o cenách v znení neskorších predpisov </w:t>
      </w:r>
      <w:r>
        <w:rPr>
          <w:rFonts w:ascii="Arial Narrow" w:hAnsi="Arial Narrow"/>
          <w:sz w:val="22"/>
          <w:szCs w:val="22"/>
        </w:rPr>
        <w:t>a vyhlášky Ministerstva financií Slovenskej republiky č.87/1996 Z. z. , ktorou sa vykonáva zákon Národnej rady Slovenskej republiky č.18/1996 Z. z. o cenách v znení neskorších predpisov ako cena konečná, a je špecifikovaná v Prílohe č. 2 tejto zmluvy.</w:t>
      </w:r>
    </w:p>
    <w:p w:rsidR="00CD1EA9" w:rsidRPr="00F540C8" w:rsidRDefault="00CD1EA9" w:rsidP="00CD1EA9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720" w:hanging="360"/>
        <w:rPr>
          <w:rFonts w:ascii="Arial Narrow" w:hAnsi="Arial Narrow"/>
          <w:sz w:val="22"/>
          <w:szCs w:val="22"/>
        </w:rPr>
      </w:pPr>
    </w:p>
    <w:p w:rsidR="0093208B" w:rsidRPr="00CE65C7" w:rsidRDefault="0093208B" w:rsidP="002933EC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184CCD">
        <w:rPr>
          <w:rFonts w:ascii="Arial Narrow" w:hAnsi="Arial Narrow"/>
          <w:sz w:val="22"/>
          <w:szCs w:val="22"/>
        </w:rPr>
        <w:lastRenderedPageBreak/>
        <w:t xml:space="preserve">Zálohové platby ani platba vopred sa neumožňujú. Úhrada kúpnej ceny sa uskutoční po protokolárnom prevzatí </w:t>
      </w:r>
      <w:r w:rsidR="001738DB">
        <w:rPr>
          <w:rFonts w:ascii="Arial Narrow" w:hAnsi="Arial Narrow"/>
          <w:sz w:val="22"/>
          <w:szCs w:val="22"/>
        </w:rPr>
        <w:t>Tovaru</w:t>
      </w:r>
      <w:r w:rsidR="00353827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K</w:t>
      </w:r>
      <w:r w:rsidRPr="00184CCD">
        <w:rPr>
          <w:rFonts w:ascii="Arial Narrow" w:hAnsi="Arial Narrow"/>
          <w:sz w:val="22"/>
          <w:szCs w:val="22"/>
        </w:rPr>
        <w:t xml:space="preserve">upujúcim, formou prevodu na bankový účet </w:t>
      </w:r>
      <w:r>
        <w:rPr>
          <w:rFonts w:ascii="Arial Narrow" w:hAnsi="Arial Narrow"/>
          <w:sz w:val="22"/>
          <w:szCs w:val="22"/>
        </w:rPr>
        <w:t>P</w:t>
      </w:r>
      <w:r w:rsidRPr="00184CCD">
        <w:rPr>
          <w:rFonts w:ascii="Arial Narrow" w:hAnsi="Arial Narrow"/>
          <w:sz w:val="22"/>
          <w:szCs w:val="22"/>
        </w:rPr>
        <w:t>redávajúceho</w:t>
      </w:r>
      <w:r w:rsidR="00CE65C7">
        <w:rPr>
          <w:rFonts w:ascii="Arial Narrow" w:hAnsi="Arial Narrow"/>
          <w:sz w:val="22"/>
          <w:szCs w:val="22"/>
        </w:rPr>
        <w:t xml:space="preserve"> uvedený v čl. I tejto Zmluvy</w:t>
      </w:r>
      <w:r w:rsidRPr="00184CCD">
        <w:rPr>
          <w:rFonts w:ascii="Arial Narrow" w:hAnsi="Arial Narrow"/>
          <w:sz w:val="22"/>
          <w:szCs w:val="22"/>
        </w:rPr>
        <w:t>.</w:t>
      </w:r>
      <w:r w:rsidRPr="00184CCD">
        <w:rPr>
          <w:rFonts w:ascii="Arial Narrow" w:hAnsi="Arial Narrow"/>
          <w:i/>
          <w:sz w:val="22"/>
          <w:szCs w:val="22"/>
        </w:rPr>
        <w:t xml:space="preserve"> </w:t>
      </w:r>
      <w:r w:rsidRPr="00184CCD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>
        <w:rPr>
          <w:rFonts w:ascii="Arial Narrow" w:hAnsi="Arial Narrow"/>
          <w:sz w:val="22"/>
          <w:szCs w:val="22"/>
        </w:rPr>
        <w:t>K</w:t>
      </w:r>
      <w:r w:rsidRPr="00184CCD">
        <w:rPr>
          <w:rFonts w:ascii="Arial Narrow" w:hAnsi="Arial Narrow"/>
          <w:sz w:val="22"/>
          <w:szCs w:val="22"/>
        </w:rPr>
        <w:t xml:space="preserve">upujúceho na základe faktúry, ktorej splatnosť je dohodnutá v lehote </w:t>
      </w:r>
      <w:r w:rsidRPr="00361A9B">
        <w:rPr>
          <w:rFonts w:ascii="Arial Narrow" w:hAnsi="Arial Narrow"/>
          <w:sz w:val="22"/>
          <w:szCs w:val="22"/>
        </w:rPr>
        <w:t xml:space="preserve">do </w:t>
      </w:r>
      <w:r w:rsidRPr="00371EE4">
        <w:rPr>
          <w:rFonts w:ascii="Arial Narrow" w:hAnsi="Arial Narrow"/>
          <w:sz w:val="22"/>
          <w:szCs w:val="22"/>
        </w:rPr>
        <w:t>60</w:t>
      </w:r>
      <w:r w:rsidRPr="00361A9B">
        <w:rPr>
          <w:rFonts w:ascii="Arial Narrow" w:hAnsi="Arial Narrow"/>
          <w:sz w:val="22"/>
          <w:szCs w:val="22"/>
        </w:rPr>
        <w:t xml:space="preserve"> dní odo</w:t>
      </w:r>
      <w:r w:rsidRPr="00184CCD">
        <w:rPr>
          <w:rFonts w:ascii="Arial Narrow" w:hAnsi="Arial Narrow"/>
          <w:sz w:val="22"/>
          <w:szCs w:val="22"/>
        </w:rPr>
        <w:t xml:space="preserve"> dňa doručenia faktúry </w:t>
      </w:r>
      <w:r>
        <w:rPr>
          <w:rFonts w:ascii="Arial Narrow" w:hAnsi="Arial Narrow"/>
          <w:sz w:val="22"/>
          <w:szCs w:val="22"/>
        </w:rPr>
        <w:t>K</w:t>
      </w:r>
      <w:r w:rsidRPr="00184CCD">
        <w:rPr>
          <w:rFonts w:ascii="Arial Narrow" w:hAnsi="Arial Narrow"/>
          <w:sz w:val="22"/>
          <w:szCs w:val="22"/>
        </w:rPr>
        <w:t>upujúcemu.</w:t>
      </w:r>
    </w:p>
    <w:p w:rsidR="00CE65C7" w:rsidRPr="00184CCD" w:rsidRDefault="00CE65C7" w:rsidP="002933EC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1D779D">
        <w:rPr>
          <w:rFonts w:ascii="Arial Narrow" w:hAnsi="Arial Narrow"/>
          <w:sz w:val="22"/>
          <w:szCs w:val="22"/>
          <w:lang w:val="x-none"/>
        </w:rPr>
        <w:t xml:space="preserve">Zmluvné strany výslovne uvádzajú, že vzhľadom na skutočnosť, že </w:t>
      </w:r>
      <w:r w:rsidRPr="001D779D">
        <w:rPr>
          <w:rFonts w:ascii="Arial Narrow" w:hAnsi="Arial Narrow"/>
          <w:sz w:val="22"/>
          <w:szCs w:val="22"/>
        </w:rPr>
        <w:t>táto</w:t>
      </w:r>
      <w:r w:rsidRPr="001D779D">
        <w:rPr>
          <w:rFonts w:ascii="Arial Narrow" w:hAnsi="Arial Narrow"/>
          <w:sz w:val="22"/>
          <w:szCs w:val="22"/>
          <w:lang w:val="x-none"/>
        </w:rPr>
        <w:t xml:space="preserve"> Zmluv</w:t>
      </w:r>
      <w:r w:rsidRPr="001D779D">
        <w:rPr>
          <w:rFonts w:ascii="Arial Narrow" w:hAnsi="Arial Narrow"/>
          <w:sz w:val="22"/>
          <w:szCs w:val="22"/>
        </w:rPr>
        <w:t>a</w:t>
      </w:r>
      <w:r w:rsidRPr="001D779D">
        <w:rPr>
          <w:rFonts w:ascii="Arial Narrow" w:hAnsi="Arial Narrow"/>
          <w:sz w:val="22"/>
          <w:szCs w:val="22"/>
          <w:lang w:val="x-none"/>
        </w:rPr>
        <w:t xml:space="preserve"> je financovan</w:t>
      </w:r>
      <w:r w:rsidRPr="001D779D">
        <w:rPr>
          <w:rFonts w:ascii="Arial Narrow" w:hAnsi="Arial Narrow"/>
          <w:sz w:val="22"/>
          <w:szCs w:val="22"/>
        </w:rPr>
        <w:t>á</w:t>
      </w:r>
      <w:r w:rsidRPr="001D779D">
        <w:rPr>
          <w:rFonts w:ascii="Arial Narrow" w:hAnsi="Arial Narrow"/>
          <w:sz w:val="22"/>
          <w:szCs w:val="22"/>
          <w:lang w:val="x-none"/>
        </w:rPr>
        <w:t xml:space="preserve"> </w:t>
      </w:r>
      <w:r w:rsidRPr="001D779D">
        <w:rPr>
          <w:rFonts w:ascii="Arial Narrow" w:hAnsi="Arial Narrow"/>
          <w:sz w:val="22"/>
          <w:szCs w:val="22"/>
        </w:rPr>
        <w:br/>
      </w:r>
      <w:r w:rsidRPr="001D779D">
        <w:rPr>
          <w:rFonts w:ascii="Arial Narrow" w:hAnsi="Arial Narrow"/>
          <w:sz w:val="22"/>
          <w:szCs w:val="22"/>
          <w:lang w:val="x-none"/>
        </w:rPr>
        <w:t xml:space="preserve">z prostriedkov Európskeho </w:t>
      </w:r>
      <w:r>
        <w:rPr>
          <w:rFonts w:ascii="Arial Narrow" w:hAnsi="Arial Narrow"/>
          <w:sz w:val="22"/>
          <w:szCs w:val="22"/>
        </w:rPr>
        <w:t>spoločenstva, z prostriedkov Európskych štrukturálnych a investičných fondov (EŠIF)</w:t>
      </w:r>
      <w:r w:rsidRPr="001D779D">
        <w:rPr>
          <w:rFonts w:ascii="Arial Narrow" w:hAnsi="Arial Narrow"/>
          <w:sz w:val="22"/>
          <w:szCs w:val="22"/>
          <w:lang w:val="x-none"/>
        </w:rPr>
        <w:t xml:space="preserve"> a prostriedkov štátneho rozpočtu SR</w:t>
      </w:r>
      <w:r>
        <w:rPr>
          <w:rFonts w:ascii="Arial Narrow" w:hAnsi="Arial Narrow"/>
          <w:sz w:val="22"/>
          <w:szCs w:val="22"/>
        </w:rPr>
        <w:t>,</w:t>
      </w:r>
      <w:r w:rsidRPr="001D779D">
        <w:rPr>
          <w:rFonts w:ascii="Arial Narrow" w:hAnsi="Arial Narrow"/>
          <w:sz w:val="22"/>
          <w:szCs w:val="22"/>
        </w:rPr>
        <w:t xml:space="preserve"> nie</w:t>
      </w:r>
      <w:r w:rsidRPr="001D779D">
        <w:rPr>
          <w:rFonts w:ascii="Arial Narrow" w:hAnsi="Arial Narrow"/>
          <w:sz w:val="22"/>
          <w:szCs w:val="22"/>
          <w:lang w:val="x-none"/>
        </w:rPr>
        <w:t xml:space="preserve"> je </w:t>
      </w:r>
      <w:r w:rsidRPr="001D779D">
        <w:rPr>
          <w:rFonts w:ascii="Arial Narrow" w:hAnsi="Arial Narrow"/>
          <w:sz w:val="22"/>
          <w:szCs w:val="22"/>
        </w:rPr>
        <w:t xml:space="preserve">60 dňová </w:t>
      </w:r>
      <w:r w:rsidRPr="001D779D">
        <w:rPr>
          <w:rFonts w:ascii="Arial Narrow" w:hAnsi="Arial Narrow"/>
          <w:sz w:val="22"/>
          <w:szCs w:val="22"/>
          <w:lang w:val="x-none"/>
        </w:rPr>
        <w:t>lehota splatnosti faktúr v súlade s ustanovením § 340b</w:t>
      </w:r>
      <w:r w:rsidRPr="001D779D">
        <w:rPr>
          <w:rFonts w:ascii="Arial Narrow" w:hAnsi="Arial Narrow"/>
          <w:sz w:val="22"/>
          <w:szCs w:val="22"/>
        </w:rPr>
        <w:t xml:space="preserve"> ods. 1</w:t>
      </w:r>
      <w:r w:rsidRPr="001D779D">
        <w:rPr>
          <w:rFonts w:ascii="Arial Narrow" w:hAnsi="Arial Narrow"/>
          <w:sz w:val="22"/>
          <w:szCs w:val="22"/>
          <w:lang w:val="x-none"/>
        </w:rPr>
        <w:t xml:space="preserve"> Obchodného zákonníka v hrubom nepomere k právam a povinnostiam </w:t>
      </w:r>
      <w:r>
        <w:rPr>
          <w:rFonts w:ascii="Arial Narrow" w:hAnsi="Arial Narrow"/>
          <w:sz w:val="22"/>
          <w:szCs w:val="22"/>
        </w:rPr>
        <w:t>Predávajúceho</w:t>
      </w:r>
      <w:r w:rsidRPr="001D779D">
        <w:rPr>
          <w:rFonts w:ascii="Arial Narrow" w:hAnsi="Arial Narrow"/>
          <w:sz w:val="22"/>
          <w:szCs w:val="22"/>
          <w:lang w:val="x-none"/>
        </w:rPr>
        <w:t xml:space="preserve"> podľa ustanovenia § 369d Obchodného</w:t>
      </w:r>
      <w:r w:rsidRPr="001D779D">
        <w:rPr>
          <w:rFonts w:ascii="Arial Narrow" w:hAnsi="Arial Narrow"/>
          <w:sz w:val="22"/>
          <w:szCs w:val="22"/>
        </w:rPr>
        <w:t xml:space="preserve"> </w:t>
      </w:r>
      <w:r w:rsidRPr="001D779D">
        <w:rPr>
          <w:rFonts w:ascii="Arial Narrow" w:hAnsi="Arial Narrow"/>
          <w:sz w:val="22"/>
          <w:szCs w:val="22"/>
          <w:lang w:val="x-none"/>
        </w:rPr>
        <w:t>zákonníka</w:t>
      </w:r>
    </w:p>
    <w:p w:rsidR="0093208B" w:rsidRPr="00184CCD" w:rsidRDefault="0093208B" w:rsidP="002933EC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184CCD">
        <w:rPr>
          <w:rFonts w:ascii="Arial Narrow" w:hAnsi="Arial Narrow"/>
          <w:sz w:val="22"/>
          <w:szCs w:val="22"/>
        </w:rPr>
        <w:t xml:space="preserve">Neoddeliteľnou súčasťou faktúr bude dodací list a preberací protokol. </w:t>
      </w:r>
    </w:p>
    <w:p w:rsidR="00EE00D3" w:rsidRPr="00C7062B" w:rsidRDefault="0093208B" w:rsidP="00EE00D3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color w:val="0000FF"/>
          <w:sz w:val="22"/>
          <w:szCs w:val="22"/>
        </w:rPr>
      </w:pPr>
      <w:r w:rsidRPr="00184CCD">
        <w:rPr>
          <w:rFonts w:ascii="Arial Narrow" w:hAnsi="Arial Narrow"/>
          <w:sz w:val="22"/>
          <w:szCs w:val="22"/>
        </w:rPr>
        <w:t xml:space="preserve">Faktúra musí spĺňať všetky náležitosti daňového dokladu. V prípade, že faktúra bude obsahovať nesprávne alebo neúplné údaje, </w:t>
      </w:r>
      <w:r>
        <w:rPr>
          <w:rFonts w:ascii="Arial Narrow" w:hAnsi="Arial Narrow"/>
          <w:sz w:val="22"/>
          <w:szCs w:val="22"/>
        </w:rPr>
        <w:t>K</w:t>
      </w:r>
      <w:r w:rsidRPr="00184CCD">
        <w:rPr>
          <w:rFonts w:ascii="Arial Narrow" w:hAnsi="Arial Narrow"/>
          <w:sz w:val="22"/>
          <w:szCs w:val="22"/>
        </w:rPr>
        <w:t xml:space="preserve">upujúci je oprávnený ju vrátiť a </w:t>
      </w:r>
      <w:r>
        <w:rPr>
          <w:rFonts w:ascii="Arial Narrow" w:hAnsi="Arial Narrow"/>
          <w:sz w:val="22"/>
          <w:szCs w:val="22"/>
        </w:rPr>
        <w:t>P</w:t>
      </w:r>
      <w:r w:rsidRPr="00184CCD">
        <w:rPr>
          <w:rFonts w:ascii="Arial Narrow" w:hAnsi="Arial Narrow"/>
          <w:sz w:val="22"/>
          <w:szCs w:val="22"/>
        </w:rPr>
        <w:t xml:space="preserve">redávajúci je povinný faktúru podľa charakteru nedostatku opraviť, doplniť alebo vystaviť novú. V takomto prípade sa preruší lehota jej splatnosti </w:t>
      </w:r>
      <w:r w:rsidRPr="00C7062B">
        <w:rPr>
          <w:rFonts w:ascii="Arial Narrow" w:hAnsi="Arial Narrow"/>
          <w:sz w:val="22"/>
          <w:szCs w:val="22"/>
        </w:rPr>
        <w:t>a nová začne plynúť prevzatím nového, resp. upraveného daňového dokladu.</w:t>
      </w:r>
      <w:r w:rsidR="00EE00D3">
        <w:rPr>
          <w:rFonts w:ascii="Arial Narrow" w:hAnsi="Arial Narrow"/>
          <w:sz w:val="22"/>
          <w:szCs w:val="22"/>
        </w:rPr>
        <w:t xml:space="preserve"> </w:t>
      </w:r>
      <w:r w:rsidR="00EE00D3">
        <w:rPr>
          <w:rFonts w:ascii="Arial Narrow" w:hAnsi="Arial Narrow"/>
          <w:sz w:val="22"/>
          <w:szCs w:val="22"/>
        </w:rPr>
        <w:t>Kupujúci a Predávajúci</w:t>
      </w:r>
      <w:r w:rsidR="00EE00D3" w:rsidRPr="00346C44">
        <w:rPr>
          <w:rFonts w:ascii="Arial Narrow" w:hAnsi="Arial Narrow"/>
          <w:sz w:val="22"/>
          <w:szCs w:val="22"/>
        </w:rPr>
        <w:t xml:space="preserve"> sa zaväzujú plniť povinnosť v zmysle  zákona č. 215/2019 Z. z. o zaručenej elektronickej fakturácii  a centrálnom elektronickom systéme a o doplnení  niektorých zákonov, ktorým  dochádza k zavedeniu povinnosti používať zaručené elektronické faktúry, v termíne a rozsahu, ktor</w:t>
      </w:r>
      <w:r w:rsidR="00EE00D3">
        <w:rPr>
          <w:rFonts w:ascii="Arial Narrow" w:hAnsi="Arial Narrow"/>
          <w:sz w:val="22"/>
          <w:szCs w:val="22"/>
        </w:rPr>
        <w:t>é</w:t>
      </w:r>
      <w:r w:rsidR="00EE00D3" w:rsidRPr="00346C44">
        <w:rPr>
          <w:rFonts w:ascii="Arial Narrow" w:hAnsi="Arial Narrow"/>
          <w:sz w:val="22"/>
          <w:szCs w:val="22"/>
        </w:rPr>
        <w:t xml:space="preserve"> oznámi Ministerstvo financií </w:t>
      </w:r>
      <w:r w:rsidR="00EE00D3">
        <w:rPr>
          <w:rFonts w:ascii="Arial Narrow" w:hAnsi="Arial Narrow"/>
          <w:sz w:val="22"/>
          <w:szCs w:val="22"/>
        </w:rPr>
        <w:t xml:space="preserve">Slovenskej republiky </w:t>
      </w:r>
      <w:r w:rsidR="00EE00D3" w:rsidRPr="00346C44">
        <w:rPr>
          <w:rFonts w:ascii="Arial Narrow" w:hAnsi="Arial Narrow"/>
          <w:sz w:val="22"/>
          <w:szCs w:val="22"/>
        </w:rPr>
        <w:t>vo svojom publikačnom orgáne</w:t>
      </w:r>
      <w:r w:rsidR="00EE00D3">
        <w:rPr>
          <w:rFonts w:ascii="Arial Narrow" w:hAnsi="Arial Narrow"/>
          <w:sz w:val="22"/>
          <w:szCs w:val="22"/>
        </w:rPr>
        <w:t>.</w:t>
      </w:r>
    </w:p>
    <w:p w:rsidR="0093208B" w:rsidRPr="00EA4095" w:rsidRDefault="0093208B" w:rsidP="002933EC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bCs/>
          <w:sz w:val="22"/>
          <w:szCs w:val="22"/>
        </w:rPr>
      </w:pPr>
      <w:r w:rsidRPr="00EA4095">
        <w:rPr>
          <w:rFonts w:ascii="Arial Narrow" w:hAnsi="Arial Narrow" w:cstheme="minorHAnsi"/>
          <w:bCs/>
          <w:sz w:val="22"/>
          <w:szCs w:val="22"/>
        </w:rPr>
        <w:t xml:space="preserve">Predávajúci si je vedomý, že </w:t>
      </w:r>
      <w:r w:rsidR="001738DB">
        <w:rPr>
          <w:rFonts w:ascii="Arial Narrow" w:hAnsi="Arial Narrow" w:cstheme="minorHAnsi"/>
          <w:bCs/>
          <w:sz w:val="22"/>
          <w:szCs w:val="22"/>
        </w:rPr>
        <w:t>Tovar</w:t>
      </w:r>
      <w:r w:rsidR="00D3277E"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EA4095">
        <w:rPr>
          <w:rFonts w:ascii="Arial Narrow" w:hAnsi="Arial Narrow" w:cstheme="minorHAnsi"/>
          <w:bCs/>
          <w:sz w:val="22"/>
          <w:szCs w:val="22"/>
        </w:rPr>
        <w:t>bude financovan</w:t>
      </w:r>
      <w:r w:rsidR="00607318">
        <w:rPr>
          <w:rFonts w:ascii="Arial Narrow" w:hAnsi="Arial Narrow" w:cstheme="minorHAnsi"/>
          <w:bCs/>
          <w:sz w:val="22"/>
          <w:szCs w:val="22"/>
        </w:rPr>
        <w:t>ý</w:t>
      </w:r>
      <w:r w:rsidRPr="00EA4095">
        <w:rPr>
          <w:rFonts w:ascii="Arial Narrow" w:hAnsi="Arial Narrow" w:cstheme="minorHAnsi"/>
          <w:bCs/>
          <w:sz w:val="22"/>
          <w:szCs w:val="22"/>
        </w:rPr>
        <w:t xml:space="preserve"> zo zdrojov Európskej únie a štátneho rozpočtu SR a zaväzuje sa, že bude rešpektovať osobitné požiadavky, nároky, povinnosti, ako aj iné skutočnosti z tohto vyplývajúce a strpí prípadné následné kontroly poverenými orgánmi.</w:t>
      </w:r>
    </w:p>
    <w:p w:rsidR="0093208B" w:rsidRDefault="0093208B" w:rsidP="002933EC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bCs/>
          <w:sz w:val="22"/>
          <w:szCs w:val="22"/>
        </w:rPr>
      </w:pPr>
      <w:r w:rsidRPr="00EA4095">
        <w:rPr>
          <w:rFonts w:ascii="Arial Narrow" w:hAnsi="Arial Narrow" w:cstheme="minorHAnsi"/>
          <w:bCs/>
          <w:sz w:val="22"/>
          <w:szCs w:val="22"/>
        </w:rPr>
        <w:t>Predávajúci sa rovnako zaväzuje poskytnúť Kupujúcemu plnú súčinnosť pri plnení podmienok poskytnutia nenávratného finančného príspevku a príslušnej európskej a národnej legislatívy a strategických dokumentov vypracovaných v tejto súvislosti na základe a v rozsahu definovanom v príslušnej žiadosti Kup</w:t>
      </w:r>
      <w:r>
        <w:rPr>
          <w:rFonts w:ascii="Arial Narrow" w:hAnsi="Arial Narrow" w:cstheme="minorHAnsi"/>
          <w:bCs/>
          <w:sz w:val="22"/>
          <w:szCs w:val="22"/>
        </w:rPr>
        <w:t>u</w:t>
      </w:r>
      <w:r w:rsidRPr="00EA4095">
        <w:rPr>
          <w:rFonts w:ascii="Arial Narrow" w:hAnsi="Arial Narrow" w:cstheme="minorHAnsi"/>
          <w:bCs/>
          <w:sz w:val="22"/>
          <w:szCs w:val="22"/>
        </w:rPr>
        <w:t xml:space="preserve">júceho o poskytnutie nenávratného finančného príspevku.    </w:t>
      </w:r>
    </w:p>
    <w:p w:rsidR="0093208B" w:rsidRDefault="0093208B" w:rsidP="002933EC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Vlastnícke právo k dodanému </w:t>
      </w:r>
      <w:r w:rsidR="001738DB">
        <w:rPr>
          <w:rFonts w:ascii="Arial Narrow" w:hAnsi="Arial Narrow"/>
          <w:sz w:val="22"/>
          <w:szCs w:val="22"/>
        </w:rPr>
        <w:t>Tovaru</w:t>
      </w:r>
      <w:r>
        <w:rPr>
          <w:rFonts w:ascii="Arial Narrow" w:hAnsi="Arial Narrow"/>
          <w:sz w:val="22"/>
          <w:szCs w:val="22"/>
        </w:rPr>
        <w:t xml:space="preserve"> prechádza na Kupujúceho dňom jeho dodania a protokolárneho prevzatia.</w:t>
      </w:r>
    </w:p>
    <w:p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Článok </w:t>
      </w:r>
      <w:r w:rsidRPr="00D75BDE">
        <w:rPr>
          <w:rFonts w:ascii="Arial Narrow" w:hAnsi="Arial Narrow" w:cstheme="minorHAnsi"/>
          <w:noProof/>
          <w:sz w:val="22"/>
          <w:szCs w:val="22"/>
        </w:rPr>
        <w:t>VI.</w:t>
      </w:r>
    </w:p>
    <w:p w:rsidR="0093208B" w:rsidRPr="00F540C8" w:rsidRDefault="0093208B" w:rsidP="0093208B">
      <w:pPr>
        <w:pStyle w:val="CTLhead"/>
        <w:spacing w:line="24" w:lineRule="atLeast"/>
        <w:ind w:left="357"/>
        <w:rPr>
          <w:rFonts w:ascii="Arial Narrow" w:hAnsi="Arial Narrow"/>
          <w:sz w:val="22"/>
          <w:szCs w:val="22"/>
        </w:rPr>
      </w:pPr>
      <w:r w:rsidRPr="00F540C8">
        <w:rPr>
          <w:rFonts w:ascii="Arial Narrow" w:hAnsi="Arial Narrow"/>
          <w:sz w:val="22"/>
          <w:szCs w:val="22"/>
        </w:rPr>
        <w:t xml:space="preserve">Záručná doba, </w:t>
      </w:r>
      <w:r>
        <w:rPr>
          <w:rFonts w:ascii="Arial Narrow" w:hAnsi="Arial Narrow"/>
          <w:sz w:val="22"/>
          <w:szCs w:val="22"/>
        </w:rPr>
        <w:t xml:space="preserve">záručný </w:t>
      </w:r>
      <w:r w:rsidRPr="00F540C8">
        <w:rPr>
          <w:rFonts w:ascii="Arial Narrow" w:hAnsi="Arial Narrow"/>
          <w:sz w:val="22"/>
          <w:szCs w:val="22"/>
        </w:rPr>
        <w:t>servis</w:t>
      </w:r>
      <w:r>
        <w:rPr>
          <w:rFonts w:ascii="Arial Narrow" w:hAnsi="Arial Narrow"/>
          <w:sz w:val="22"/>
          <w:szCs w:val="22"/>
        </w:rPr>
        <w:t>,</w:t>
      </w:r>
      <w:r w:rsidRPr="00F540C8">
        <w:rPr>
          <w:rFonts w:ascii="Arial Narrow" w:hAnsi="Arial Narrow"/>
          <w:sz w:val="22"/>
          <w:szCs w:val="22"/>
        </w:rPr>
        <w:t xml:space="preserve"> zodpovednosť za vady</w:t>
      </w:r>
    </w:p>
    <w:p w:rsidR="0093208B" w:rsidRPr="00F540C8" w:rsidRDefault="0093208B" w:rsidP="002933EC">
      <w:pPr>
        <w:pStyle w:val="CTL"/>
        <w:numPr>
          <w:ilvl w:val="1"/>
          <w:numId w:val="8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Záručná doba na </w:t>
      </w:r>
      <w:r w:rsidR="001738DB">
        <w:rPr>
          <w:rFonts w:ascii="Arial Narrow" w:hAnsi="Arial Narrow"/>
          <w:sz w:val="22"/>
          <w:szCs w:val="22"/>
        </w:rPr>
        <w:t>Tovar</w:t>
      </w:r>
      <w:r>
        <w:rPr>
          <w:rFonts w:ascii="Arial Narrow" w:hAnsi="Arial Narrow"/>
          <w:sz w:val="22"/>
          <w:szCs w:val="22"/>
        </w:rPr>
        <w:t xml:space="preserve"> je </w:t>
      </w:r>
      <w:r w:rsidRPr="001265A9">
        <w:rPr>
          <w:rFonts w:ascii="Arial Narrow" w:hAnsi="Arial Narrow"/>
          <w:sz w:val="22"/>
          <w:szCs w:val="22"/>
        </w:rPr>
        <w:t xml:space="preserve">dvadsaťštyri </w:t>
      </w:r>
      <w:r w:rsidRPr="00361A9B">
        <w:rPr>
          <w:rFonts w:ascii="Arial Narrow" w:hAnsi="Arial Narrow"/>
          <w:sz w:val="22"/>
          <w:szCs w:val="22"/>
        </w:rPr>
        <w:t>(24) mesiacov</w:t>
      </w:r>
      <w:r w:rsidRPr="00F540C8">
        <w:rPr>
          <w:rFonts w:ascii="Arial Narrow" w:hAnsi="Arial Narrow"/>
          <w:sz w:val="22"/>
          <w:szCs w:val="22"/>
        </w:rPr>
        <w:t xml:space="preserve"> od </w:t>
      </w:r>
      <w:r>
        <w:rPr>
          <w:rFonts w:ascii="Arial Narrow" w:hAnsi="Arial Narrow"/>
          <w:sz w:val="22"/>
          <w:szCs w:val="22"/>
        </w:rPr>
        <w:t xml:space="preserve">jeho konečného </w:t>
      </w:r>
      <w:r w:rsidRPr="00F540C8">
        <w:rPr>
          <w:rFonts w:ascii="Arial Narrow" w:hAnsi="Arial Narrow"/>
          <w:sz w:val="22"/>
          <w:szCs w:val="22"/>
        </w:rPr>
        <w:t xml:space="preserve">protokolárneho prebratia  </w:t>
      </w:r>
      <w:r>
        <w:rPr>
          <w:rFonts w:ascii="Arial Narrow" w:hAnsi="Arial Narrow"/>
          <w:sz w:val="22"/>
          <w:szCs w:val="22"/>
        </w:rPr>
        <w:t>K</w:t>
      </w:r>
      <w:r w:rsidRPr="00F540C8">
        <w:rPr>
          <w:rFonts w:ascii="Arial Narrow" w:hAnsi="Arial Narrow"/>
          <w:sz w:val="22"/>
          <w:szCs w:val="22"/>
        </w:rPr>
        <w:t xml:space="preserve">upujúcim. </w:t>
      </w:r>
      <w:r>
        <w:rPr>
          <w:rFonts w:ascii="Arial Narrow" w:hAnsi="Arial Narrow"/>
          <w:sz w:val="22"/>
          <w:szCs w:val="22"/>
        </w:rPr>
        <w:t>V prípade oprávnenej reklamácie sa z</w:t>
      </w:r>
      <w:r w:rsidRPr="00F540C8">
        <w:rPr>
          <w:rFonts w:ascii="Arial Narrow" w:hAnsi="Arial Narrow"/>
          <w:sz w:val="22"/>
          <w:szCs w:val="22"/>
        </w:rPr>
        <w:t>áručná doba predlžuje o</w:t>
      </w:r>
      <w:r>
        <w:rPr>
          <w:rFonts w:ascii="Arial Narrow" w:hAnsi="Arial Narrow"/>
          <w:sz w:val="22"/>
          <w:szCs w:val="22"/>
        </w:rPr>
        <w:t xml:space="preserve"> čas, počas ktorého bola vada odstraňovaná. </w:t>
      </w:r>
    </w:p>
    <w:p w:rsidR="0093208B" w:rsidRPr="00D75BDE" w:rsidRDefault="0093208B" w:rsidP="002933EC">
      <w:pPr>
        <w:pStyle w:val="CTL"/>
        <w:numPr>
          <w:ilvl w:val="1"/>
          <w:numId w:val="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Predávajúci sa zaväzuje realizovať servisné služby podľa aktuálnych platných smerníc o servisných službách a podľa podmienok upravujúcich zodpovednosť za vady.</w:t>
      </w:r>
    </w:p>
    <w:p w:rsidR="00692F4B" w:rsidRPr="00165F0B" w:rsidRDefault="0093208B" w:rsidP="00692F4B">
      <w:pPr>
        <w:pStyle w:val="CTL"/>
        <w:numPr>
          <w:ilvl w:val="1"/>
          <w:numId w:val="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noProof/>
          <w:sz w:val="22"/>
          <w:szCs w:val="22"/>
        </w:rPr>
      </w:pPr>
      <w:r w:rsidRPr="00165F0B">
        <w:rPr>
          <w:rFonts w:ascii="Arial Narrow" w:hAnsi="Arial Narrow" w:cstheme="minorHAnsi"/>
          <w:noProof/>
          <w:sz w:val="22"/>
          <w:szCs w:val="22"/>
        </w:rPr>
        <w:t xml:space="preserve">Predávajúci sa zaväzuje v prípade vady jednotlivých častí </w:t>
      </w:r>
      <w:r w:rsidR="001738DB" w:rsidRPr="00165F0B">
        <w:rPr>
          <w:rFonts w:ascii="Arial Narrow" w:hAnsi="Arial Narrow" w:cstheme="minorHAnsi"/>
          <w:noProof/>
          <w:sz w:val="22"/>
          <w:szCs w:val="22"/>
        </w:rPr>
        <w:t>Tovaru</w:t>
      </w:r>
      <w:r w:rsidRPr="00165F0B">
        <w:rPr>
          <w:rFonts w:ascii="Arial Narrow" w:hAnsi="Arial Narrow" w:cstheme="minorHAnsi"/>
          <w:noProof/>
          <w:sz w:val="22"/>
          <w:szCs w:val="22"/>
        </w:rPr>
        <w:t xml:space="preserve"> zabezpečiť nástup servis</w:t>
      </w:r>
      <w:r w:rsidR="00A6333E">
        <w:rPr>
          <w:rFonts w:ascii="Arial Narrow" w:hAnsi="Arial Narrow" w:cstheme="minorHAnsi"/>
          <w:noProof/>
          <w:sz w:val="22"/>
          <w:szCs w:val="22"/>
        </w:rPr>
        <w:t>n</w:t>
      </w:r>
      <w:r w:rsidRPr="00165F0B">
        <w:rPr>
          <w:rFonts w:ascii="Arial Narrow" w:hAnsi="Arial Narrow" w:cstheme="minorHAnsi"/>
          <w:noProof/>
          <w:sz w:val="22"/>
          <w:szCs w:val="22"/>
        </w:rPr>
        <w:t xml:space="preserve">ého technika do dvadsaťštyri (24) hodín a odstrániť závadu do pätnástich (15) dní odo dňa oznámenia závady </w:t>
      </w:r>
      <w:r w:rsidR="00692F4B" w:rsidRPr="00165F0B">
        <w:rPr>
          <w:rFonts w:ascii="Arial Narrow" w:hAnsi="Arial Narrow"/>
          <w:sz w:val="22"/>
          <w:szCs w:val="22"/>
        </w:rPr>
        <w:t xml:space="preserve">(lehotu je možné predĺžiť v  odôvodnených prípadoch po predchádzajúcom obojstrannom schválení odbornou komisiou pozostávajúcou zo zástupcov </w:t>
      </w:r>
      <w:r w:rsidR="00B923E8" w:rsidRPr="00165F0B">
        <w:rPr>
          <w:rFonts w:ascii="Arial Narrow" w:hAnsi="Arial Narrow"/>
          <w:sz w:val="22"/>
          <w:szCs w:val="22"/>
        </w:rPr>
        <w:t>P</w:t>
      </w:r>
      <w:r w:rsidR="00692F4B" w:rsidRPr="00165F0B">
        <w:rPr>
          <w:rFonts w:ascii="Arial Narrow" w:hAnsi="Arial Narrow"/>
          <w:sz w:val="22"/>
          <w:szCs w:val="22"/>
        </w:rPr>
        <w:t>redávajúceho a </w:t>
      </w:r>
      <w:r w:rsidR="00B923E8" w:rsidRPr="00165F0B">
        <w:rPr>
          <w:rFonts w:ascii="Arial Narrow" w:hAnsi="Arial Narrow"/>
          <w:sz w:val="22"/>
          <w:szCs w:val="22"/>
        </w:rPr>
        <w:t>Kupujúceho</w:t>
      </w:r>
      <w:r w:rsidR="00692F4B" w:rsidRPr="00165F0B">
        <w:rPr>
          <w:rFonts w:ascii="Arial Narrow" w:hAnsi="Arial Narrow"/>
          <w:sz w:val="22"/>
          <w:szCs w:val="22"/>
        </w:rPr>
        <w:t xml:space="preserve">). </w:t>
      </w:r>
    </w:p>
    <w:p w:rsidR="0093208B" w:rsidRDefault="0093208B" w:rsidP="00692F4B">
      <w:pPr>
        <w:pStyle w:val="CTL"/>
        <w:numPr>
          <w:ilvl w:val="1"/>
          <w:numId w:val="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V prípade vady </w:t>
      </w:r>
      <w:r>
        <w:rPr>
          <w:rFonts w:ascii="Arial Narrow" w:hAnsi="Arial Narrow" w:cstheme="minorHAnsi"/>
          <w:noProof/>
          <w:sz w:val="22"/>
          <w:szCs w:val="22"/>
        </w:rPr>
        <w:t xml:space="preserve">na </w:t>
      </w:r>
      <w:r w:rsidR="001738DB">
        <w:rPr>
          <w:rFonts w:ascii="Arial Narrow" w:hAnsi="Arial Narrow" w:cstheme="minorHAnsi"/>
          <w:noProof/>
          <w:sz w:val="22"/>
          <w:szCs w:val="22"/>
        </w:rPr>
        <w:t>Tovare</w:t>
      </w:r>
      <w:r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počas záručnej doby má Kupujúci právo na bezplatné odstránenie vád a Predávajúci povinnosť vady odstrániť na svoje náklady. Predávajúci nezodpovedá za vady, ktoré vznikli poškodením </w:t>
      </w:r>
      <w:r w:rsidR="001738DB">
        <w:rPr>
          <w:rFonts w:ascii="Arial Narrow" w:hAnsi="Arial Narrow" w:cstheme="minorHAnsi"/>
          <w:noProof/>
          <w:sz w:val="22"/>
          <w:szCs w:val="22"/>
        </w:rPr>
        <w:t>Tovaru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hrubou nedbanlivosťou Kupujúceho, jeho konaním v rozpore s inštrukciami ohľadne používania </w:t>
      </w:r>
      <w:r w:rsidR="001738DB">
        <w:rPr>
          <w:rFonts w:ascii="Arial Narrow" w:hAnsi="Arial Narrow" w:cstheme="minorHAnsi"/>
          <w:noProof/>
          <w:sz w:val="22"/>
          <w:szCs w:val="22"/>
        </w:rPr>
        <w:t>Tovaru</w:t>
      </w:r>
      <w:r w:rsidRPr="00D75BDE">
        <w:rPr>
          <w:rFonts w:ascii="Arial Narrow" w:hAnsi="Arial Narrow" w:cstheme="minorHAnsi"/>
          <w:noProof/>
          <w:sz w:val="22"/>
          <w:szCs w:val="22"/>
        </w:rPr>
        <w:t>, neodbornou prevádzkou, obsluhou a údržbou, používaním v rozpore s návodom na použitie, alebo neobvyklým spôsobom užívania</w:t>
      </w:r>
      <w:r>
        <w:rPr>
          <w:rFonts w:ascii="Arial Narrow" w:hAnsi="Arial Narrow" w:cstheme="minorHAnsi"/>
          <w:noProof/>
          <w:sz w:val="22"/>
          <w:szCs w:val="22"/>
        </w:rPr>
        <w:t>.</w:t>
      </w:r>
    </w:p>
    <w:p w:rsidR="0093208B" w:rsidRPr="00D75BDE" w:rsidRDefault="0093208B" w:rsidP="002933EC">
      <w:pPr>
        <w:pStyle w:val="CTL"/>
        <w:numPr>
          <w:ilvl w:val="1"/>
          <w:numId w:val="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Kupujúci za zaväzuje, že reklamáciu vady </w:t>
      </w:r>
      <w:r w:rsidR="00F7082C">
        <w:rPr>
          <w:rFonts w:ascii="Arial Narrow" w:hAnsi="Arial Narrow" w:cstheme="minorHAnsi"/>
          <w:noProof/>
          <w:sz w:val="22"/>
          <w:szCs w:val="22"/>
        </w:rPr>
        <w:t xml:space="preserve">na </w:t>
      </w:r>
      <w:r w:rsidR="001738DB">
        <w:rPr>
          <w:rFonts w:ascii="Arial Narrow" w:hAnsi="Arial Narrow" w:cstheme="minorHAnsi"/>
          <w:noProof/>
          <w:sz w:val="22"/>
          <w:szCs w:val="22"/>
        </w:rPr>
        <w:t>Tovare</w:t>
      </w:r>
      <w:r w:rsidR="00F7082C"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noProof/>
          <w:sz w:val="22"/>
          <w:szCs w:val="22"/>
        </w:rPr>
        <w:t>bez zbytočného odkladu po jej zistení</w:t>
      </w:r>
      <w:r>
        <w:rPr>
          <w:rFonts w:ascii="Arial Narrow" w:hAnsi="Arial Narrow" w:cstheme="minorHAnsi"/>
          <w:noProof/>
          <w:sz w:val="22"/>
          <w:szCs w:val="22"/>
        </w:rPr>
        <w:t xml:space="preserve"> oznámi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písomnou formou</w:t>
      </w:r>
      <w:r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noProof/>
          <w:sz w:val="22"/>
          <w:szCs w:val="22"/>
        </w:rPr>
        <w:t>oprávnenému zástupcovi Predávajúceho.</w:t>
      </w:r>
    </w:p>
    <w:p w:rsidR="0093208B" w:rsidRPr="00D75BDE" w:rsidRDefault="0093208B" w:rsidP="002933EC">
      <w:pPr>
        <w:pStyle w:val="CTL"/>
        <w:numPr>
          <w:ilvl w:val="1"/>
          <w:numId w:val="8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Kupujúci je oprávnený v prípade vadného plnenia požadovať:</w:t>
      </w:r>
    </w:p>
    <w:p w:rsidR="0093208B" w:rsidRPr="00D75BDE" w:rsidRDefault="0093208B" w:rsidP="0093208B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a) 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odstránenie </w:t>
      </w:r>
      <w:r>
        <w:rPr>
          <w:rFonts w:ascii="Arial Narrow" w:hAnsi="Arial Narrow" w:cstheme="minorHAnsi"/>
          <w:noProof/>
          <w:sz w:val="22"/>
          <w:szCs w:val="22"/>
        </w:rPr>
        <w:t xml:space="preserve">vád </w:t>
      </w:r>
      <w:r w:rsidRPr="00D75BDE">
        <w:rPr>
          <w:rFonts w:ascii="Arial Narrow" w:hAnsi="Arial Narrow" w:cstheme="minorHAnsi"/>
          <w:noProof/>
          <w:sz w:val="22"/>
          <w:szCs w:val="22"/>
        </w:rPr>
        <w:t>ak sú opraviteľné,</w:t>
      </w:r>
    </w:p>
    <w:p w:rsidR="0093208B" w:rsidRPr="00D75BDE" w:rsidRDefault="0093208B" w:rsidP="0093208B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b) </w:t>
      </w:r>
      <w:r w:rsidRPr="00D75BDE">
        <w:rPr>
          <w:rFonts w:ascii="Arial Narrow" w:hAnsi="Arial Narrow" w:cstheme="minorHAnsi"/>
          <w:noProof/>
          <w:sz w:val="22"/>
          <w:szCs w:val="22"/>
        </w:rPr>
        <w:t>dodanie chýbajúceho množstva alebo časti,</w:t>
      </w:r>
    </w:p>
    <w:p w:rsidR="0093208B" w:rsidRDefault="0093208B" w:rsidP="0093208B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c) 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výmenu vadného </w:t>
      </w:r>
      <w:r w:rsidR="001738DB">
        <w:rPr>
          <w:rFonts w:ascii="Arial Narrow" w:hAnsi="Arial Narrow" w:cstheme="minorHAnsi"/>
          <w:noProof/>
          <w:sz w:val="22"/>
          <w:szCs w:val="22"/>
        </w:rPr>
        <w:t>Tovaru</w:t>
      </w:r>
      <w:r>
        <w:rPr>
          <w:rFonts w:ascii="Arial Narrow" w:hAnsi="Arial Narrow" w:cstheme="minorHAnsi"/>
          <w:noProof/>
          <w:sz w:val="22"/>
          <w:szCs w:val="22"/>
        </w:rPr>
        <w:t xml:space="preserve"> za </w:t>
      </w:r>
      <w:r w:rsidR="008F0289">
        <w:rPr>
          <w:rFonts w:ascii="Arial Narrow" w:hAnsi="Arial Narrow" w:cstheme="minorHAnsi"/>
          <w:noProof/>
          <w:sz w:val="22"/>
          <w:szCs w:val="22"/>
        </w:rPr>
        <w:t xml:space="preserve">predmet zmluvy </w:t>
      </w:r>
      <w:r w:rsidRPr="00D75BDE">
        <w:rPr>
          <w:rFonts w:ascii="Arial Narrow" w:hAnsi="Arial Narrow" w:cstheme="minorHAnsi"/>
          <w:noProof/>
          <w:sz w:val="22"/>
          <w:szCs w:val="22"/>
        </w:rPr>
        <w:t>bez vád.</w:t>
      </w:r>
    </w:p>
    <w:p w:rsidR="0093208B" w:rsidRPr="00D75BDE" w:rsidRDefault="0093208B" w:rsidP="002933EC">
      <w:pPr>
        <w:pStyle w:val="CTL"/>
        <w:numPr>
          <w:ilvl w:val="1"/>
          <w:numId w:val="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Právo voľby uplatneného nároku podľa bodu </w:t>
      </w:r>
      <w:r w:rsidRPr="00074B7B">
        <w:rPr>
          <w:rFonts w:ascii="Arial Narrow" w:hAnsi="Arial Narrow" w:cstheme="minorHAnsi"/>
          <w:noProof/>
          <w:sz w:val="22"/>
          <w:szCs w:val="22"/>
        </w:rPr>
        <w:t>6</w:t>
      </w:r>
      <w:r>
        <w:rPr>
          <w:rFonts w:ascii="Arial Narrow" w:hAnsi="Arial Narrow" w:cstheme="minorHAnsi"/>
          <w:noProof/>
          <w:sz w:val="22"/>
          <w:szCs w:val="22"/>
        </w:rPr>
        <w:t>.6.</w:t>
      </w:r>
      <w:r w:rsidRPr="00074B7B">
        <w:rPr>
          <w:rFonts w:ascii="Arial Narrow" w:hAnsi="Arial Narrow" w:cstheme="minorHAnsi"/>
          <w:noProof/>
          <w:sz w:val="22"/>
          <w:szCs w:val="22"/>
        </w:rPr>
        <w:t xml:space="preserve"> písm. a), b), c)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</w:t>
      </w:r>
      <w:r>
        <w:rPr>
          <w:rFonts w:ascii="Arial Narrow" w:hAnsi="Arial Narrow" w:cstheme="minorHAnsi"/>
          <w:noProof/>
          <w:sz w:val="22"/>
          <w:szCs w:val="22"/>
        </w:rPr>
        <w:t xml:space="preserve">tohto článku </w:t>
      </w:r>
      <w:r w:rsidRPr="00D75BDE">
        <w:rPr>
          <w:rFonts w:ascii="Arial Narrow" w:hAnsi="Arial Narrow" w:cstheme="minorHAnsi"/>
          <w:noProof/>
          <w:sz w:val="22"/>
          <w:szCs w:val="22"/>
        </w:rPr>
        <w:t>musí Kupujúci uviesť v písomne uplatnenej reklamácii. V opačnom prípade má právo voľby Predávajúci.</w:t>
      </w:r>
    </w:p>
    <w:p w:rsidR="0093208B" w:rsidRDefault="0093208B" w:rsidP="002933EC">
      <w:pPr>
        <w:pStyle w:val="CTL"/>
        <w:numPr>
          <w:ilvl w:val="1"/>
          <w:numId w:val="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lastRenderedPageBreak/>
        <w:t>Postup pri reklamácii sa ďalej riadi záručnými podmienkami</w:t>
      </w:r>
      <w:r>
        <w:rPr>
          <w:rFonts w:ascii="Arial Narrow" w:hAnsi="Arial Narrow" w:cstheme="minorHAnsi"/>
          <w:noProof/>
          <w:sz w:val="22"/>
          <w:szCs w:val="22"/>
        </w:rPr>
        <w:t xml:space="preserve">, </w:t>
      </w:r>
      <w:r w:rsidRPr="00D75BDE">
        <w:rPr>
          <w:rFonts w:ascii="Arial Narrow" w:hAnsi="Arial Narrow" w:cstheme="minorHAnsi"/>
          <w:noProof/>
          <w:sz w:val="22"/>
          <w:szCs w:val="22"/>
        </w:rPr>
        <w:t>príslušnými ustanoveniami Obchodného zákonníka a</w:t>
      </w:r>
      <w:r>
        <w:rPr>
          <w:rFonts w:ascii="Arial Narrow" w:hAnsi="Arial Narrow" w:cstheme="minorHAnsi"/>
          <w:noProof/>
          <w:sz w:val="22"/>
          <w:szCs w:val="22"/>
        </w:rPr>
        <w:t xml:space="preserve"> ostatnými 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všeobecne záväzný</w:t>
      </w:r>
      <w:r>
        <w:rPr>
          <w:rFonts w:ascii="Arial Narrow" w:hAnsi="Arial Narrow" w:cstheme="minorHAnsi"/>
          <w:noProof/>
          <w:sz w:val="22"/>
          <w:szCs w:val="22"/>
        </w:rPr>
        <w:t>mi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predpis</w:t>
      </w:r>
      <w:r>
        <w:rPr>
          <w:rFonts w:ascii="Arial Narrow" w:hAnsi="Arial Narrow" w:cstheme="minorHAnsi"/>
          <w:noProof/>
          <w:sz w:val="22"/>
          <w:szCs w:val="22"/>
        </w:rPr>
        <w:t>mi SR</w:t>
      </w:r>
      <w:r w:rsidRPr="00D75BDE">
        <w:rPr>
          <w:rFonts w:ascii="Arial Narrow" w:hAnsi="Arial Narrow" w:cstheme="minorHAnsi"/>
          <w:noProof/>
          <w:sz w:val="22"/>
          <w:szCs w:val="22"/>
        </w:rPr>
        <w:t>.</w:t>
      </w:r>
    </w:p>
    <w:p w:rsidR="004409A7" w:rsidRDefault="004409A7" w:rsidP="004409A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720" w:hanging="360"/>
        <w:rPr>
          <w:rFonts w:ascii="Arial Narrow" w:hAnsi="Arial Narrow" w:cstheme="minorHAnsi"/>
          <w:noProof/>
          <w:sz w:val="22"/>
          <w:szCs w:val="22"/>
        </w:rPr>
      </w:pPr>
    </w:p>
    <w:p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Článok </w:t>
      </w:r>
      <w:r w:rsidRPr="00D75BDE">
        <w:rPr>
          <w:rFonts w:ascii="Arial Narrow" w:hAnsi="Arial Narrow" w:cstheme="minorHAnsi"/>
          <w:noProof/>
          <w:sz w:val="22"/>
          <w:szCs w:val="22"/>
        </w:rPr>
        <w:t>VII.</w:t>
      </w:r>
    </w:p>
    <w:p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Ostatné dojednania</w:t>
      </w:r>
    </w:p>
    <w:p w:rsidR="0093208B" w:rsidRPr="00D75BDE" w:rsidRDefault="0093208B" w:rsidP="002933EC">
      <w:pPr>
        <w:pStyle w:val="CTL"/>
        <w:numPr>
          <w:ilvl w:val="1"/>
          <w:numId w:val="9"/>
        </w:numPr>
        <w:tabs>
          <w:tab w:val="left" w:pos="708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Predávajúci prehlasuje, že </w:t>
      </w:r>
      <w:r w:rsidR="001738DB">
        <w:rPr>
          <w:rFonts w:ascii="Arial Narrow" w:hAnsi="Arial Narrow" w:cstheme="minorHAnsi"/>
          <w:noProof/>
          <w:sz w:val="22"/>
          <w:szCs w:val="22"/>
        </w:rPr>
        <w:t>Tovar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nie je zaťažen</w:t>
      </w:r>
      <w:r w:rsidR="001738DB">
        <w:rPr>
          <w:rFonts w:ascii="Arial Narrow" w:hAnsi="Arial Narrow" w:cstheme="minorHAnsi"/>
          <w:noProof/>
          <w:sz w:val="22"/>
          <w:szCs w:val="22"/>
        </w:rPr>
        <w:t>ý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právami tretích osôb.</w:t>
      </w:r>
    </w:p>
    <w:p w:rsidR="0093208B" w:rsidRPr="00D75BDE" w:rsidRDefault="0093208B" w:rsidP="002933EC">
      <w:pPr>
        <w:pStyle w:val="CTL"/>
        <w:numPr>
          <w:ilvl w:val="1"/>
          <w:numId w:val="9"/>
        </w:numPr>
        <w:tabs>
          <w:tab w:val="left" w:pos="708"/>
        </w:tabs>
        <w:spacing w:after="0"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Predávajúci je povinný:</w:t>
      </w:r>
    </w:p>
    <w:p w:rsidR="0093208B" w:rsidRPr="00D75BDE" w:rsidRDefault="0093208B" w:rsidP="002933EC">
      <w:pPr>
        <w:pStyle w:val="CTL"/>
        <w:numPr>
          <w:ilvl w:val="0"/>
          <w:numId w:val="10"/>
        </w:numPr>
        <w:tabs>
          <w:tab w:val="left" w:pos="708"/>
        </w:tabs>
        <w:spacing w:after="0" w:line="24" w:lineRule="atLeast"/>
        <w:ind w:left="1434" w:hanging="35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dodať </w:t>
      </w:r>
      <w:r w:rsidR="001738DB">
        <w:rPr>
          <w:rFonts w:ascii="Arial Narrow" w:hAnsi="Arial Narrow" w:cstheme="minorHAnsi"/>
          <w:noProof/>
          <w:sz w:val="22"/>
          <w:szCs w:val="22"/>
        </w:rPr>
        <w:t>Tovar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Kupujúcemu v dohodnutom množstve, rozsahu, kvalite, v požadovaných technických parametroch, v bezchybnom stave a dohodnutom termíne,</w:t>
      </w:r>
    </w:p>
    <w:p w:rsidR="0093208B" w:rsidRPr="00B54E8F" w:rsidRDefault="0093208B" w:rsidP="002933EC">
      <w:pPr>
        <w:pStyle w:val="CTL"/>
        <w:numPr>
          <w:ilvl w:val="0"/>
          <w:numId w:val="10"/>
        </w:numPr>
        <w:tabs>
          <w:tab w:val="left" w:pos="708"/>
        </w:tabs>
        <w:spacing w:after="0" w:line="24" w:lineRule="atLeast"/>
        <w:ind w:left="1434" w:hanging="357"/>
        <w:rPr>
          <w:rFonts w:ascii="Arial Narrow" w:hAnsi="Arial Narrow" w:cstheme="minorHAnsi"/>
          <w:noProof/>
          <w:sz w:val="22"/>
          <w:szCs w:val="22"/>
        </w:rPr>
      </w:pPr>
      <w:r w:rsidRPr="00B54E8F">
        <w:rPr>
          <w:rFonts w:ascii="Arial Narrow" w:hAnsi="Arial Narrow" w:cstheme="minorHAnsi"/>
          <w:noProof/>
          <w:sz w:val="22"/>
          <w:szCs w:val="22"/>
        </w:rPr>
        <w:t xml:space="preserve">pred odovzdaním </w:t>
      </w:r>
      <w:r w:rsidR="00336E98" w:rsidRPr="00B54E8F">
        <w:rPr>
          <w:rFonts w:ascii="Arial Narrow" w:hAnsi="Arial Narrow" w:cstheme="minorHAnsi"/>
          <w:noProof/>
          <w:sz w:val="22"/>
          <w:szCs w:val="22"/>
        </w:rPr>
        <w:t>Tovaru</w:t>
      </w:r>
      <w:r w:rsidRPr="00B54E8F">
        <w:rPr>
          <w:rFonts w:ascii="Arial Narrow" w:hAnsi="Arial Narrow" w:cstheme="minorHAnsi"/>
          <w:noProof/>
          <w:sz w:val="22"/>
          <w:szCs w:val="22"/>
        </w:rPr>
        <w:t xml:space="preserve"> zabezpečiť vykonanie predpredajného servisu, inštruktáž  obsluhy a predviesť funkčnosť,</w:t>
      </w:r>
    </w:p>
    <w:p w:rsidR="0093208B" w:rsidRPr="00D75BDE" w:rsidRDefault="0093208B" w:rsidP="002933EC">
      <w:pPr>
        <w:pStyle w:val="CTL"/>
        <w:numPr>
          <w:ilvl w:val="0"/>
          <w:numId w:val="10"/>
        </w:numPr>
        <w:tabs>
          <w:tab w:val="left" w:pos="708"/>
        </w:tabs>
        <w:spacing w:after="0" w:line="24" w:lineRule="atLeast"/>
        <w:ind w:left="1434" w:hanging="35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strpieť výkon kontroly/auditu/overovania súvisiaceho s</w:t>
      </w:r>
      <w:r w:rsidR="00336E98">
        <w:rPr>
          <w:rFonts w:ascii="Arial Narrow" w:hAnsi="Arial Narrow" w:cstheme="minorHAnsi"/>
          <w:noProof/>
          <w:sz w:val="22"/>
          <w:szCs w:val="22"/>
        </w:rPr>
        <w:t xml:space="preserve"> Tovarom </w:t>
      </w:r>
      <w:r w:rsidRPr="00D75BDE">
        <w:rPr>
          <w:rFonts w:ascii="Arial Narrow" w:hAnsi="Arial Narrow" w:cstheme="minorHAnsi"/>
          <w:noProof/>
          <w:sz w:val="22"/>
          <w:szCs w:val="22"/>
        </w:rPr>
        <w:t>a</w:t>
      </w:r>
      <w:r w:rsidR="00336E98">
        <w:rPr>
          <w:rFonts w:ascii="Arial Narrow" w:hAnsi="Arial Narrow" w:cstheme="minorHAnsi"/>
          <w:noProof/>
          <w:sz w:val="22"/>
          <w:szCs w:val="22"/>
        </w:rPr>
        <w:t> 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službami, kedykoľvek do </w:t>
      </w:r>
      <w:r w:rsidRPr="00F7082C">
        <w:rPr>
          <w:rFonts w:ascii="Arial Narrow" w:hAnsi="Arial Narrow" w:cstheme="minorHAnsi"/>
          <w:noProof/>
          <w:sz w:val="22"/>
          <w:szCs w:val="22"/>
          <w:highlight w:val="yellow"/>
        </w:rPr>
        <w:t>3</w:t>
      </w:r>
      <w:r w:rsidR="00E202A8">
        <w:rPr>
          <w:rFonts w:ascii="Arial Narrow" w:hAnsi="Arial Narrow" w:cstheme="minorHAnsi"/>
          <w:noProof/>
          <w:sz w:val="22"/>
          <w:szCs w:val="22"/>
          <w:highlight w:val="yellow"/>
        </w:rPr>
        <w:t>1</w:t>
      </w:r>
      <w:r w:rsidRPr="00F7082C">
        <w:rPr>
          <w:rFonts w:ascii="Arial Narrow" w:hAnsi="Arial Narrow" w:cstheme="minorHAnsi"/>
          <w:noProof/>
          <w:sz w:val="22"/>
          <w:szCs w:val="22"/>
          <w:highlight w:val="yellow"/>
        </w:rPr>
        <w:t>.0</w:t>
      </w:r>
      <w:r w:rsidR="00E202A8">
        <w:rPr>
          <w:rFonts w:ascii="Arial Narrow" w:hAnsi="Arial Narrow" w:cstheme="minorHAnsi"/>
          <w:noProof/>
          <w:sz w:val="22"/>
          <w:szCs w:val="22"/>
          <w:highlight w:val="yellow"/>
        </w:rPr>
        <w:t>3</w:t>
      </w:r>
      <w:r w:rsidRPr="00F7082C">
        <w:rPr>
          <w:rFonts w:ascii="Arial Narrow" w:hAnsi="Arial Narrow" w:cstheme="minorHAnsi"/>
          <w:noProof/>
          <w:sz w:val="22"/>
          <w:szCs w:val="22"/>
          <w:highlight w:val="yellow"/>
        </w:rPr>
        <w:t>.20</w:t>
      </w:r>
      <w:r w:rsidR="00E202A8">
        <w:rPr>
          <w:rFonts w:ascii="Arial Narrow" w:hAnsi="Arial Narrow" w:cstheme="minorHAnsi"/>
          <w:noProof/>
          <w:sz w:val="22"/>
          <w:szCs w:val="22"/>
          <w:highlight w:val="yellow"/>
        </w:rPr>
        <w:t>2</w:t>
      </w:r>
      <w:r w:rsidR="00CD1EA9">
        <w:rPr>
          <w:rFonts w:ascii="Arial Narrow" w:hAnsi="Arial Narrow" w:cstheme="minorHAnsi"/>
          <w:noProof/>
          <w:sz w:val="22"/>
          <w:szCs w:val="22"/>
          <w:highlight w:val="yellow"/>
        </w:rPr>
        <w:t>5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(táto doba sa predĺži v prípade ak nastanú skutočnosti uvedené v článku 90 Nariadenia Rady ES č. 1083/2006 o čas trvania týchto skutočností), a to oprávnenými osobami, ktorými sú:</w:t>
      </w:r>
    </w:p>
    <w:p w:rsidR="0093208B" w:rsidRPr="00D75BDE" w:rsidRDefault="0093208B" w:rsidP="0093208B">
      <w:pPr>
        <w:pStyle w:val="ListParagraph2"/>
        <w:spacing w:line="24" w:lineRule="atLeast"/>
        <w:ind w:left="1843" w:hanging="142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- 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Najvyšší kontrolný úrad SR, príslušná Správa finančnej kontroly, Certifikačný orgán a nimi </w:t>
      </w:r>
      <w:r>
        <w:rPr>
          <w:rFonts w:ascii="Arial Narrow" w:hAnsi="Arial Narrow" w:cstheme="minorHAnsi"/>
          <w:noProof/>
          <w:sz w:val="22"/>
          <w:szCs w:val="22"/>
        </w:rPr>
        <w:t xml:space="preserve">  </w:t>
      </w:r>
      <w:r w:rsidRPr="00D75BDE">
        <w:rPr>
          <w:rFonts w:ascii="Arial Narrow" w:hAnsi="Arial Narrow" w:cstheme="minorHAnsi"/>
          <w:noProof/>
          <w:sz w:val="22"/>
          <w:szCs w:val="22"/>
        </w:rPr>
        <w:t>poverené osoby,</w:t>
      </w:r>
    </w:p>
    <w:p w:rsidR="0093208B" w:rsidRPr="00D75BDE" w:rsidRDefault="0093208B" w:rsidP="0093208B">
      <w:pPr>
        <w:pStyle w:val="ListParagraph2"/>
        <w:spacing w:line="24" w:lineRule="atLeast"/>
        <w:ind w:left="2268" w:hanging="567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>- o</w:t>
      </w:r>
      <w:r w:rsidRPr="00D75BDE">
        <w:rPr>
          <w:rFonts w:ascii="Arial Narrow" w:hAnsi="Arial Narrow" w:cstheme="minorHAnsi"/>
          <w:noProof/>
          <w:sz w:val="22"/>
          <w:szCs w:val="22"/>
        </w:rPr>
        <w:t>rgán auditu, jeho spolupracujúce orgány a nimi poverené osoby,</w:t>
      </w:r>
    </w:p>
    <w:p w:rsidR="0093208B" w:rsidRPr="00D75BDE" w:rsidRDefault="0093208B" w:rsidP="0093208B">
      <w:pPr>
        <w:pStyle w:val="ListParagraph2"/>
        <w:spacing w:line="24" w:lineRule="atLeast"/>
        <w:ind w:left="2268" w:hanging="567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>- s</w:t>
      </w:r>
      <w:r w:rsidRPr="00D75BDE">
        <w:rPr>
          <w:rFonts w:ascii="Arial Narrow" w:hAnsi="Arial Narrow" w:cstheme="minorHAnsi"/>
          <w:noProof/>
          <w:sz w:val="22"/>
          <w:szCs w:val="22"/>
        </w:rPr>
        <w:t>plnomocnení zástupcovia Európskej Komisie a Európskeho dvora audítorov,</w:t>
      </w:r>
    </w:p>
    <w:p w:rsidR="0093208B" w:rsidRPr="00D75BDE" w:rsidRDefault="0093208B" w:rsidP="0093208B">
      <w:pPr>
        <w:pStyle w:val="ListParagraph2"/>
        <w:spacing w:line="24" w:lineRule="atLeast"/>
        <w:ind w:left="1843" w:hanging="142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>- o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soby prizvané orgánmi uvedenými v písm. a) až d) v súlade s príslušnými právnymi predpismi SR a ES, </w:t>
      </w:r>
    </w:p>
    <w:p w:rsidR="0093208B" w:rsidRPr="00D75BDE" w:rsidRDefault="0093208B" w:rsidP="0093208B">
      <w:pPr>
        <w:pStyle w:val="ListParagraph2"/>
        <w:spacing w:line="24" w:lineRule="atLeast"/>
        <w:ind w:left="720" w:firstLine="69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a poskytnúť im všetku potrebnú súčinnosť</w:t>
      </w:r>
      <w:r>
        <w:rPr>
          <w:rFonts w:ascii="Arial Narrow" w:hAnsi="Arial Narrow" w:cstheme="minorHAnsi"/>
          <w:noProof/>
          <w:sz w:val="22"/>
          <w:szCs w:val="22"/>
        </w:rPr>
        <w:t>.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</w:t>
      </w:r>
    </w:p>
    <w:p w:rsidR="0093208B" w:rsidRDefault="0093208B" w:rsidP="002933EC">
      <w:pPr>
        <w:pStyle w:val="CTL"/>
        <w:numPr>
          <w:ilvl w:val="0"/>
          <w:numId w:val="10"/>
        </w:numPr>
        <w:tabs>
          <w:tab w:val="left" w:pos="708"/>
        </w:tabs>
        <w:spacing w:after="0" w:line="24" w:lineRule="atLeast"/>
        <w:ind w:left="1434" w:hanging="357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>P</w:t>
      </w:r>
      <w:r w:rsidRPr="00D75BDE">
        <w:rPr>
          <w:rFonts w:ascii="Arial Narrow" w:hAnsi="Arial Narrow" w:cstheme="minorHAnsi"/>
          <w:noProof/>
          <w:sz w:val="22"/>
          <w:szCs w:val="22"/>
        </w:rPr>
        <w:t>redávajúci sa zaväzuje v priestoroch Kupujúceho dodržiavať predpisy o ochrane pred požiarmi, ako aj predpisy v oblasti bezpečnosti a ochrany zdravia pri práci a iné bezpečnostné predpisy</w:t>
      </w:r>
      <w:r>
        <w:rPr>
          <w:rFonts w:ascii="Arial Narrow" w:hAnsi="Arial Narrow" w:cstheme="minorHAnsi"/>
          <w:noProof/>
          <w:sz w:val="22"/>
          <w:szCs w:val="22"/>
        </w:rPr>
        <w:t>,</w:t>
      </w:r>
    </w:p>
    <w:p w:rsidR="002403EC" w:rsidRPr="00D75BDE" w:rsidRDefault="002403EC" w:rsidP="002403EC">
      <w:pPr>
        <w:pStyle w:val="CTL"/>
        <w:numPr>
          <w:ilvl w:val="0"/>
          <w:numId w:val="10"/>
        </w:numPr>
        <w:tabs>
          <w:tab w:val="left" w:pos="708"/>
        </w:tabs>
        <w:spacing w:after="0" w:line="24" w:lineRule="atLeast"/>
        <w:ind w:left="1434" w:hanging="357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>n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ebezpečenstvo škody na </w:t>
      </w:r>
      <w:r>
        <w:rPr>
          <w:rFonts w:ascii="Arial Narrow" w:hAnsi="Arial Narrow" w:cstheme="minorHAnsi"/>
          <w:noProof/>
          <w:sz w:val="22"/>
          <w:szCs w:val="22"/>
        </w:rPr>
        <w:t>Tovare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prechádza na Kupujúceho splnením podmienok podľa čl. </w:t>
      </w:r>
      <w:r>
        <w:rPr>
          <w:rFonts w:ascii="Arial Narrow" w:hAnsi="Arial Narrow" w:cstheme="minorHAnsi"/>
          <w:noProof/>
          <w:sz w:val="22"/>
          <w:szCs w:val="22"/>
        </w:rPr>
        <w:t>V. bod</w:t>
      </w:r>
      <w:r w:rsidR="00FA10E8">
        <w:rPr>
          <w:rFonts w:ascii="Arial Narrow" w:hAnsi="Arial Narrow" w:cstheme="minorHAnsi"/>
          <w:noProof/>
          <w:sz w:val="22"/>
          <w:szCs w:val="22"/>
        </w:rPr>
        <w:t xml:space="preserve"> 5.</w:t>
      </w:r>
      <w:r>
        <w:rPr>
          <w:rFonts w:ascii="Arial Narrow" w:hAnsi="Arial Narrow" w:cstheme="minorHAnsi"/>
          <w:noProof/>
          <w:sz w:val="22"/>
          <w:szCs w:val="22"/>
        </w:rPr>
        <w:t>8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tejto zmluvy</w:t>
      </w:r>
      <w:r>
        <w:rPr>
          <w:rFonts w:ascii="Arial Narrow" w:hAnsi="Arial Narrow" w:cstheme="minorHAnsi"/>
          <w:noProof/>
          <w:sz w:val="22"/>
          <w:szCs w:val="22"/>
        </w:rPr>
        <w:t>,</w:t>
      </w:r>
    </w:p>
    <w:p w:rsidR="0093208B" w:rsidRPr="00D75BDE" w:rsidRDefault="0093208B" w:rsidP="002933EC">
      <w:pPr>
        <w:pStyle w:val="CTL"/>
        <w:numPr>
          <w:ilvl w:val="0"/>
          <w:numId w:val="10"/>
        </w:numPr>
        <w:tabs>
          <w:tab w:val="left" w:pos="708"/>
        </w:tabs>
        <w:spacing w:after="0" w:line="24" w:lineRule="atLeast"/>
        <w:ind w:left="1434" w:hanging="35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Kupujúci je povinný:</w:t>
      </w:r>
    </w:p>
    <w:p w:rsidR="0093208B" w:rsidRPr="00D75BDE" w:rsidRDefault="0093208B" w:rsidP="002933EC">
      <w:pPr>
        <w:pStyle w:val="CTL"/>
        <w:numPr>
          <w:ilvl w:val="1"/>
          <w:numId w:val="10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prebrať bezchybn</w:t>
      </w:r>
      <w:r w:rsidR="00014EBB">
        <w:rPr>
          <w:rFonts w:ascii="Arial Narrow" w:hAnsi="Arial Narrow" w:cstheme="minorHAnsi"/>
          <w:noProof/>
          <w:sz w:val="22"/>
          <w:szCs w:val="22"/>
        </w:rPr>
        <w:t>ý Tovar</w:t>
      </w:r>
      <w:r w:rsidR="008F0289"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noProof/>
          <w:sz w:val="22"/>
          <w:szCs w:val="22"/>
        </w:rPr>
        <w:t>v deň určený Predávajúcim v oznámení podľa článku I</w:t>
      </w:r>
      <w:r>
        <w:rPr>
          <w:rFonts w:ascii="Arial Narrow" w:hAnsi="Arial Narrow" w:cstheme="minorHAnsi"/>
          <w:noProof/>
          <w:sz w:val="22"/>
          <w:szCs w:val="22"/>
        </w:rPr>
        <w:t>V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. </w:t>
      </w:r>
      <w:r>
        <w:rPr>
          <w:rFonts w:ascii="Arial Narrow" w:hAnsi="Arial Narrow" w:cstheme="minorHAnsi"/>
          <w:noProof/>
          <w:sz w:val="22"/>
          <w:szCs w:val="22"/>
        </w:rPr>
        <w:t>bod</w:t>
      </w:r>
      <w:r w:rsidRPr="00D75BDE">
        <w:rPr>
          <w:rFonts w:ascii="Arial Narrow" w:hAnsi="Arial Narrow" w:cstheme="minorHAnsi"/>
          <w:noProof/>
          <w:sz w:val="22"/>
          <w:szCs w:val="22"/>
        </w:rPr>
        <w:t>. 4</w:t>
      </w:r>
      <w:r>
        <w:rPr>
          <w:rFonts w:ascii="Arial Narrow" w:hAnsi="Arial Narrow" w:cstheme="minorHAnsi"/>
          <w:noProof/>
          <w:sz w:val="22"/>
          <w:szCs w:val="22"/>
        </w:rPr>
        <w:t>.4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a</w:t>
      </w:r>
      <w:r>
        <w:rPr>
          <w:rFonts w:ascii="Arial Narrow" w:hAnsi="Arial Narrow" w:cstheme="minorHAnsi"/>
          <w:noProof/>
          <w:sz w:val="22"/>
          <w:szCs w:val="22"/>
        </w:rPr>
        <w:t> 4.</w:t>
      </w:r>
      <w:r w:rsidR="00014EBB">
        <w:rPr>
          <w:rFonts w:ascii="Arial Narrow" w:hAnsi="Arial Narrow" w:cstheme="minorHAnsi"/>
          <w:noProof/>
          <w:sz w:val="22"/>
          <w:szCs w:val="22"/>
        </w:rPr>
        <w:t>6</w:t>
      </w:r>
      <w:r>
        <w:rPr>
          <w:rFonts w:ascii="Arial Narrow" w:hAnsi="Arial Narrow" w:cstheme="minorHAnsi"/>
          <w:noProof/>
          <w:sz w:val="22"/>
          <w:szCs w:val="22"/>
        </w:rPr>
        <w:t xml:space="preserve"> tejto zmluvy</w:t>
      </w:r>
      <w:r w:rsidRPr="00D75BDE">
        <w:rPr>
          <w:rFonts w:ascii="Arial Narrow" w:hAnsi="Arial Narrow" w:cstheme="minorHAnsi"/>
          <w:noProof/>
          <w:sz w:val="22"/>
          <w:szCs w:val="22"/>
        </w:rPr>
        <w:t>,</w:t>
      </w:r>
    </w:p>
    <w:p w:rsidR="0093208B" w:rsidRDefault="0093208B" w:rsidP="002933EC">
      <w:pPr>
        <w:pStyle w:val="CTL"/>
        <w:numPr>
          <w:ilvl w:val="1"/>
          <w:numId w:val="10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riadne a včas zaplatiť kúpnu cenu dohodnutú v článku V. </w:t>
      </w:r>
      <w:r>
        <w:rPr>
          <w:rFonts w:ascii="Arial Narrow" w:hAnsi="Arial Narrow" w:cstheme="minorHAnsi"/>
          <w:noProof/>
          <w:sz w:val="22"/>
          <w:szCs w:val="22"/>
        </w:rPr>
        <w:t xml:space="preserve">tejto </w:t>
      </w:r>
      <w:r w:rsidRPr="00D75BDE">
        <w:rPr>
          <w:rFonts w:ascii="Arial Narrow" w:hAnsi="Arial Narrow" w:cstheme="minorHAnsi"/>
          <w:noProof/>
          <w:sz w:val="22"/>
          <w:szCs w:val="22"/>
        </w:rPr>
        <w:t>zmluvy.</w:t>
      </w:r>
    </w:p>
    <w:p w:rsidR="00393478" w:rsidRDefault="00393478" w:rsidP="00393478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843"/>
        <w:rPr>
          <w:rFonts w:ascii="Arial Narrow" w:hAnsi="Arial Narrow" w:cstheme="minorHAnsi"/>
          <w:noProof/>
          <w:sz w:val="22"/>
          <w:szCs w:val="22"/>
        </w:rPr>
      </w:pPr>
    </w:p>
    <w:p w:rsidR="00393478" w:rsidRPr="00ED219C" w:rsidRDefault="00393478" w:rsidP="002933EC">
      <w:pPr>
        <w:pStyle w:val="CTL"/>
        <w:numPr>
          <w:ilvl w:val="1"/>
          <w:numId w:val="9"/>
        </w:numPr>
        <w:tabs>
          <w:tab w:val="left" w:pos="708"/>
        </w:tabs>
        <w:ind w:left="567" w:hanging="567"/>
        <w:rPr>
          <w:rFonts w:ascii="Arial Narrow" w:hAnsi="Arial Narrow"/>
          <w:sz w:val="22"/>
          <w:szCs w:val="22"/>
        </w:rPr>
      </w:pPr>
      <w:r w:rsidRPr="00ED219C">
        <w:rPr>
          <w:rFonts w:ascii="Arial Narrow" w:hAnsi="Arial Narrow"/>
          <w:sz w:val="22"/>
          <w:szCs w:val="22"/>
        </w:rPr>
        <w:t xml:space="preserve">V prílohe č. </w:t>
      </w:r>
      <w:r w:rsidR="00A6333E">
        <w:rPr>
          <w:rFonts w:ascii="Arial Narrow" w:hAnsi="Arial Narrow"/>
          <w:sz w:val="22"/>
          <w:szCs w:val="22"/>
        </w:rPr>
        <w:t>3</w:t>
      </w:r>
      <w:r w:rsidRPr="00ED219C">
        <w:rPr>
          <w:rFonts w:ascii="Arial Narrow" w:hAnsi="Arial Narrow"/>
          <w:sz w:val="22"/>
          <w:szCs w:val="22"/>
        </w:rPr>
        <w:t xml:space="preserve"> sú uvedené údaje o všetkých známych subdodávateľoch Predávajúceho, ktorí sú známi v čase uzavierania tejto </w:t>
      </w:r>
      <w:r>
        <w:rPr>
          <w:rFonts w:ascii="Arial Narrow" w:hAnsi="Arial Narrow"/>
          <w:sz w:val="22"/>
          <w:szCs w:val="22"/>
        </w:rPr>
        <w:t>Z</w:t>
      </w:r>
      <w:r w:rsidRPr="00ED219C">
        <w:rPr>
          <w:rFonts w:ascii="Arial Narrow" w:hAnsi="Arial Narrow"/>
          <w:sz w:val="22"/>
          <w:szCs w:val="22"/>
        </w:rPr>
        <w:t>mluvy a údaje o osobe oprávnenej konať za subdodávateľa v rozsahu meno a priezvisko, adresa pobytu, dátum narodenia.</w:t>
      </w:r>
    </w:p>
    <w:p w:rsidR="00393478" w:rsidRDefault="00393478" w:rsidP="002933EC">
      <w:pPr>
        <w:pStyle w:val="CTL"/>
        <w:numPr>
          <w:ilvl w:val="1"/>
          <w:numId w:val="9"/>
        </w:numPr>
        <w:tabs>
          <w:tab w:val="left" w:pos="708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Predávajúci je povinný Kupujúcemu oznámiť akúkoľvek zmenu údajov u subdodávateľov uvedených v Prílohe č. </w:t>
      </w:r>
      <w:r w:rsidR="00A6333E">
        <w:rPr>
          <w:rFonts w:ascii="Arial Narrow" w:hAnsi="Arial Narrow"/>
          <w:sz w:val="22"/>
          <w:szCs w:val="22"/>
        </w:rPr>
        <w:t>3</w:t>
      </w:r>
      <w:r>
        <w:rPr>
          <w:rFonts w:ascii="Arial Narrow" w:hAnsi="Arial Narrow"/>
          <w:sz w:val="22"/>
          <w:szCs w:val="22"/>
        </w:rPr>
        <w:t>, a to bezodkladne.</w:t>
      </w:r>
    </w:p>
    <w:p w:rsidR="00393478" w:rsidRPr="00B34CD6" w:rsidRDefault="00393478" w:rsidP="002933EC">
      <w:pPr>
        <w:pStyle w:val="CTL"/>
        <w:numPr>
          <w:ilvl w:val="1"/>
          <w:numId w:val="9"/>
        </w:numPr>
        <w:tabs>
          <w:tab w:val="left" w:pos="708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132E9">
        <w:rPr>
          <w:rFonts w:ascii="Arial Narrow" w:hAnsi="Arial Narrow"/>
          <w:sz w:val="22"/>
          <w:szCs w:val="22"/>
        </w:rPr>
        <w:t xml:space="preserve">V prípade zmeny subdodávateľa je Predávajúci povinný najneskôr do 5 pracovných dní odo dňa zmeny subdodávateľa predložiť Kupujúcemu informácie o novom subdodávateľovi, pričom pri výbere subdodávateľa musí Predávajúci postupovať tak, aby vynaložené náklady na zabezpečenie plnenia na základe zmluvy o subdodávke boli primerané jeho kvalite a cene. </w:t>
      </w:r>
    </w:p>
    <w:p w:rsidR="00393478" w:rsidRPr="00D132E9" w:rsidRDefault="00393478" w:rsidP="002933EC">
      <w:pPr>
        <w:pStyle w:val="CTL"/>
        <w:numPr>
          <w:ilvl w:val="1"/>
          <w:numId w:val="9"/>
        </w:numPr>
        <w:tabs>
          <w:tab w:val="left" w:pos="708"/>
        </w:tabs>
        <w:spacing w:after="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132E9">
        <w:rPr>
          <w:rFonts w:ascii="Arial Narrow" w:hAnsi="Arial Narrow"/>
          <w:sz w:val="22"/>
          <w:szCs w:val="22"/>
        </w:rPr>
        <w:t>Predávajúci zodpovedá za plnenie zmluvy o subdodávke subdodávateľom tak, ako keby plnenie  realizované na základe takejto zmluvy realizoval sám. Predávajúci zodpovedá za odbornú starostlivosť pri výbere subdodávateľa ako aj za výsledok činnosti/plnenia vykonanej/vykonaného na základe zmluvy o subdodávke.</w:t>
      </w:r>
    </w:p>
    <w:p w:rsidR="00393478" w:rsidRPr="00D75BDE" w:rsidRDefault="00393478" w:rsidP="00393478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720" w:hanging="360"/>
        <w:rPr>
          <w:rFonts w:ascii="Arial Narrow" w:hAnsi="Arial Narrow" w:cstheme="minorHAnsi"/>
          <w:noProof/>
          <w:sz w:val="22"/>
          <w:szCs w:val="22"/>
        </w:rPr>
      </w:pPr>
    </w:p>
    <w:p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</w:p>
    <w:p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>Článok VII</w:t>
      </w:r>
      <w:r w:rsidRPr="00D75BDE">
        <w:rPr>
          <w:rFonts w:ascii="Arial Narrow" w:hAnsi="Arial Narrow" w:cstheme="minorHAnsi"/>
          <w:noProof/>
          <w:sz w:val="22"/>
          <w:szCs w:val="22"/>
        </w:rPr>
        <w:t>I.</w:t>
      </w:r>
    </w:p>
    <w:p w:rsidR="0093208B" w:rsidRPr="00952DE6" w:rsidRDefault="0093208B" w:rsidP="0093208B">
      <w:pPr>
        <w:jc w:val="center"/>
        <w:rPr>
          <w:rFonts w:ascii="Arial Narrow" w:hAnsi="Arial Narrow"/>
          <w:b/>
          <w:sz w:val="22"/>
          <w:szCs w:val="22"/>
        </w:rPr>
      </w:pPr>
      <w:r w:rsidRPr="00952DE6">
        <w:rPr>
          <w:rFonts w:ascii="Arial Narrow" w:hAnsi="Arial Narrow"/>
          <w:b/>
          <w:sz w:val="22"/>
          <w:szCs w:val="22"/>
        </w:rPr>
        <w:t>Zmluvné pokuty a úroky z omeškania</w:t>
      </w:r>
    </w:p>
    <w:p w:rsidR="0093208B" w:rsidRPr="00D75BDE" w:rsidRDefault="0093208B" w:rsidP="002933EC">
      <w:pPr>
        <w:pStyle w:val="CTL"/>
        <w:numPr>
          <w:ilvl w:val="1"/>
          <w:numId w:val="11"/>
        </w:numPr>
        <w:tabs>
          <w:tab w:val="left" w:pos="708"/>
        </w:tabs>
        <w:spacing w:after="0"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Pre prípad nedodržania podmienok tejto </w:t>
      </w:r>
      <w:r w:rsidR="00B34CD6">
        <w:rPr>
          <w:rFonts w:ascii="Arial Narrow" w:hAnsi="Arial Narrow" w:cstheme="minorHAnsi"/>
          <w:noProof/>
          <w:sz w:val="22"/>
          <w:szCs w:val="22"/>
        </w:rPr>
        <w:t>Z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mluvy dohodli zmluvné strany nasledovné možné </w:t>
      </w:r>
      <w:r>
        <w:rPr>
          <w:rFonts w:ascii="Arial Narrow" w:hAnsi="Arial Narrow" w:cstheme="minorHAnsi"/>
          <w:noProof/>
          <w:sz w:val="22"/>
          <w:szCs w:val="22"/>
        </w:rPr>
        <w:t>pokuty a úroky z omeškania</w:t>
      </w:r>
      <w:r w:rsidRPr="00D75BDE">
        <w:rPr>
          <w:rFonts w:ascii="Arial Narrow" w:hAnsi="Arial Narrow" w:cstheme="minorHAnsi"/>
          <w:noProof/>
          <w:sz w:val="22"/>
          <w:szCs w:val="22"/>
        </w:rPr>
        <w:t>:</w:t>
      </w:r>
    </w:p>
    <w:p w:rsidR="0093208B" w:rsidRDefault="0093208B" w:rsidP="002933EC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  <w:tab w:val="left" w:pos="720"/>
        </w:tabs>
        <w:spacing w:line="24" w:lineRule="atLeast"/>
        <w:ind w:hanging="447"/>
        <w:jc w:val="both"/>
        <w:rPr>
          <w:rFonts w:ascii="Arial Narrow" w:hAnsi="Arial Narrow" w:cstheme="minorHAnsi"/>
          <w:sz w:val="22"/>
          <w:szCs w:val="22"/>
        </w:rPr>
      </w:pPr>
      <w:r w:rsidRPr="00B8257A">
        <w:rPr>
          <w:rFonts w:ascii="Arial Narrow" w:hAnsi="Arial Narrow" w:cstheme="minorHAnsi"/>
          <w:sz w:val="22"/>
          <w:szCs w:val="22"/>
        </w:rPr>
        <w:t xml:space="preserve">za omeškanie Predávajúceho s dodaním </w:t>
      </w:r>
      <w:r w:rsidR="00336E98">
        <w:rPr>
          <w:rFonts w:ascii="Arial Narrow" w:hAnsi="Arial Narrow" w:cstheme="minorHAnsi"/>
          <w:sz w:val="22"/>
          <w:szCs w:val="22"/>
        </w:rPr>
        <w:t>Tovaru</w:t>
      </w:r>
      <w:r w:rsidRPr="00B8257A">
        <w:rPr>
          <w:rFonts w:ascii="Arial Narrow" w:hAnsi="Arial Narrow" w:cstheme="minorHAnsi"/>
          <w:sz w:val="22"/>
          <w:szCs w:val="22"/>
        </w:rPr>
        <w:t xml:space="preserve"> podľa čl. I</w:t>
      </w:r>
      <w:r>
        <w:rPr>
          <w:rFonts w:ascii="Arial Narrow" w:hAnsi="Arial Narrow" w:cstheme="minorHAnsi"/>
          <w:sz w:val="22"/>
          <w:szCs w:val="22"/>
        </w:rPr>
        <w:t>V</w:t>
      </w:r>
      <w:r w:rsidRPr="00B8257A">
        <w:rPr>
          <w:rFonts w:ascii="Arial Narrow" w:hAnsi="Arial Narrow" w:cstheme="minorHAnsi"/>
          <w:sz w:val="22"/>
          <w:szCs w:val="22"/>
        </w:rPr>
        <w:t xml:space="preserve">. tejto </w:t>
      </w:r>
      <w:r w:rsidR="00B34CD6">
        <w:rPr>
          <w:rFonts w:ascii="Arial Narrow" w:hAnsi="Arial Narrow" w:cstheme="minorHAnsi"/>
          <w:sz w:val="22"/>
          <w:szCs w:val="22"/>
        </w:rPr>
        <w:t>Z</w:t>
      </w:r>
      <w:r w:rsidRPr="00B8257A">
        <w:rPr>
          <w:rFonts w:ascii="Arial Narrow" w:hAnsi="Arial Narrow" w:cstheme="minorHAnsi"/>
          <w:sz w:val="22"/>
          <w:szCs w:val="22"/>
        </w:rPr>
        <w:t>mluvy  zmluvná pokuta vo výške 0,05 % z</w:t>
      </w:r>
      <w:r>
        <w:rPr>
          <w:rFonts w:ascii="Arial Narrow" w:hAnsi="Arial Narrow" w:cstheme="minorHAnsi"/>
          <w:sz w:val="22"/>
          <w:szCs w:val="22"/>
        </w:rPr>
        <w:t xml:space="preserve"> kúpnej ceny </w:t>
      </w:r>
      <w:r w:rsidR="00336E98">
        <w:rPr>
          <w:rFonts w:ascii="Arial Narrow" w:hAnsi="Arial Narrow" w:cstheme="minorHAnsi"/>
          <w:sz w:val="22"/>
          <w:szCs w:val="22"/>
        </w:rPr>
        <w:t>Tovaru</w:t>
      </w:r>
      <w:r w:rsidRPr="00B8257A">
        <w:rPr>
          <w:rFonts w:ascii="Arial Narrow" w:hAnsi="Arial Narrow" w:cstheme="minorHAnsi"/>
          <w:sz w:val="22"/>
          <w:szCs w:val="22"/>
        </w:rPr>
        <w:t xml:space="preserve"> za každý deň omeškania. To platí aj v prípade nedodania alebo oneskoreného dodania dokladov, ktoré sú potrebné na prevzatie alebo užívanie </w:t>
      </w:r>
      <w:r w:rsidR="00336E98">
        <w:rPr>
          <w:rFonts w:ascii="Arial Narrow" w:hAnsi="Arial Narrow" w:cstheme="minorHAnsi"/>
          <w:sz w:val="22"/>
          <w:szCs w:val="22"/>
        </w:rPr>
        <w:t>Tovaru</w:t>
      </w:r>
      <w:r w:rsidRPr="00B8257A">
        <w:rPr>
          <w:rFonts w:ascii="Arial Narrow" w:hAnsi="Arial Narrow" w:cstheme="minorHAnsi"/>
          <w:sz w:val="22"/>
          <w:szCs w:val="22"/>
        </w:rPr>
        <w:t xml:space="preserve">, alebo iných dokladov, ktoré je </w:t>
      </w:r>
      <w:r>
        <w:rPr>
          <w:rFonts w:ascii="Arial Narrow" w:hAnsi="Arial Narrow" w:cstheme="minorHAnsi"/>
          <w:sz w:val="22"/>
          <w:szCs w:val="22"/>
        </w:rPr>
        <w:t>P</w:t>
      </w:r>
      <w:r w:rsidRPr="00B8257A">
        <w:rPr>
          <w:rFonts w:ascii="Arial Narrow" w:hAnsi="Arial Narrow" w:cstheme="minorHAnsi"/>
          <w:sz w:val="22"/>
          <w:szCs w:val="22"/>
        </w:rPr>
        <w:t xml:space="preserve">redávajúci povinný predložiť </w:t>
      </w:r>
      <w:r>
        <w:rPr>
          <w:rFonts w:ascii="Arial Narrow" w:hAnsi="Arial Narrow" w:cstheme="minorHAnsi"/>
          <w:sz w:val="22"/>
          <w:szCs w:val="22"/>
        </w:rPr>
        <w:t>K</w:t>
      </w:r>
      <w:r w:rsidRPr="00B8257A">
        <w:rPr>
          <w:rFonts w:ascii="Arial Narrow" w:hAnsi="Arial Narrow" w:cstheme="minorHAnsi"/>
          <w:sz w:val="22"/>
          <w:szCs w:val="22"/>
        </w:rPr>
        <w:t>upujúcemu podľa tejto zmluvy</w:t>
      </w:r>
      <w:r>
        <w:rPr>
          <w:rFonts w:ascii="Arial Narrow" w:hAnsi="Arial Narrow" w:cstheme="minorHAnsi"/>
          <w:sz w:val="22"/>
          <w:szCs w:val="22"/>
        </w:rPr>
        <w:t>,</w:t>
      </w:r>
    </w:p>
    <w:p w:rsidR="00014EBB" w:rsidRPr="00B8257A" w:rsidRDefault="00014EBB" w:rsidP="002933EC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  <w:tab w:val="left" w:pos="720"/>
        </w:tabs>
        <w:spacing w:line="24" w:lineRule="atLeast"/>
        <w:ind w:hanging="447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lastRenderedPageBreak/>
        <w:t xml:space="preserve">za omeškanie Predávajúceho s plnením povinností podľa čl. VI. bod 6.3 tejto </w:t>
      </w:r>
      <w:r w:rsidR="00B34CD6">
        <w:rPr>
          <w:rFonts w:ascii="Arial Narrow" w:hAnsi="Arial Narrow" w:cstheme="minorHAnsi"/>
          <w:sz w:val="22"/>
          <w:szCs w:val="22"/>
        </w:rPr>
        <w:t>Z</w:t>
      </w:r>
      <w:r>
        <w:rPr>
          <w:rFonts w:ascii="Arial Narrow" w:hAnsi="Arial Narrow" w:cstheme="minorHAnsi"/>
          <w:sz w:val="22"/>
          <w:szCs w:val="22"/>
        </w:rPr>
        <w:t>mluvy je Kupujúci oprávnený uplatniť si od Predávajúceho zmluvnú pokutu vo výške 0,05% z kúpnej ceny Tovaru za každý aj začatý deň omeškania,</w:t>
      </w:r>
    </w:p>
    <w:p w:rsidR="0093208B" w:rsidRPr="00D75BDE" w:rsidRDefault="0093208B" w:rsidP="002933EC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  <w:tab w:val="left" w:pos="720"/>
        </w:tabs>
        <w:spacing w:line="24" w:lineRule="atLeast"/>
        <w:ind w:hanging="447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z</w:t>
      </w:r>
      <w:r w:rsidRPr="00D75BDE">
        <w:rPr>
          <w:rFonts w:ascii="Arial Narrow" w:hAnsi="Arial Narrow" w:cstheme="minorHAnsi"/>
          <w:sz w:val="22"/>
          <w:szCs w:val="22"/>
        </w:rPr>
        <w:t>aplatením zmluvnej pokuty nezaniká nárok Kupujúceho na prípadnú náhradu škody, ktorá vznikla v príčinnej súvislosti s porušením zmluvnej povinnosti, za ktorú je uplatňovaná zmluvná pokuta</w:t>
      </w:r>
      <w:r>
        <w:rPr>
          <w:rFonts w:ascii="Arial Narrow" w:hAnsi="Arial Narrow" w:cstheme="minorHAnsi"/>
          <w:sz w:val="22"/>
          <w:szCs w:val="22"/>
        </w:rPr>
        <w:t>,</w:t>
      </w:r>
    </w:p>
    <w:p w:rsidR="0093208B" w:rsidRDefault="00014EBB" w:rsidP="0093208B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440" w:hanging="447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>d</w:t>
      </w:r>
      <w:r w:rsidR="0093208B" w:rsidRPr="00336E98">
        <w:rPr>
          <w:rFonts w:ascii="Arial Narrow" w:hAnsi="Arial Narrow" w:cstheme="minorHAnsi"/>
          <w:noProof/>
          <w:sz w:val="22"/>
          <w:szCs w:val="22"/>
        </w:rPr>
        <w:t>)</w:t>
      </w:r>
      <w:r w:rsidR="0093208B">
        <w:rPr>
          <w:rFonts w:ascii="Arial Narrow" w:hAnsi="Arial Narrow" w:cstheme="minorHAnsi"/>
          <w:noProof/>
          <w:sz w:val="22"/>
          <w:szCs w:val="22"/>
        </w:rPr>
        <w:t xml:space="preserve">   </w:t>
      </w:r>
      <w:r w:rsidR="0093208B" w:rsidRPr="00D75BDE">
        <w:rPr>
          <w:rFonts w:ascii="Arial Narrow" w:hAnsi="Arial Narrow" w:cstheme="minorHAnsi"/>
          <w:noProof/>
          <w:sz w:val="22"/>
          <w:szCs w:val="22"/>
        </w:rPr>
        <w:t xml:space="preserve">za omeškanie Kupujúceho so zaplatením kúpnej ceny je </w:t>
      </w:r>
      <w:r w:rsidR="0093208B">
        <w:rPr>
          <w:rFonts w:ascii="Arial Narrow" w:hAnsi="Arial Narrow" w:cstheme="minorHAnsi"/>
          <w:noProof/>
          <w:sz w:val="22"/>
          <w:szCs w:val="22"/>
        </w:rPr>
        <w:t>P</w:t>
      </w:r>
      <w:r w:rsidR="0093208B" w:rsidRPr="00D75BDE">
        <w:rPr>
          <w:rFonts w:ascii="Arial Narrow" w:hAnsi="Arial Narrow" w:cstheme="minorHAnsi"/>
          <w:noProof/>
          <w:sz w:val="22"/>
          <w:szCs w:val="22"/>
        </w:rPr>
        <w:t>redávajúci oprávnený uplatniť si úrok z</w:t>
      </w:r>
      <w:r w:rsidR="0093208B">
        <w:rPr>
          <w:rFonts w:ascii="Arial Narrow" w:hAnsi="Arial Narrow" w:cstheme="minorHAnsi"/>
          <w:noProof/>
          <w:sz w:val="22"/>
          <w:szCs w:val="22"/>
        </w:rPr>
        <w:t> </w:t>
      </w:r>
      <w:r w:rsidR="0093208B" w:rsidRPr="00D75BDE">
        <w:rPr>
          <w:rFonts w:ascii="Arial Narrow" w:hAnsi="Arial Narrow" w:cstheme="minorHAnsi"/>
          <w:noProof/>
          <w:sz w:val="22"/>
          <w:szCs w:val="22"/>
        </w:rPr>
        <w:t>omeškania</w:t>
      </w:r>
      <w:r w:rsidR="0093208B">
        <w:rPr>
          <w:rFonts w:ascii="Arial Narrow" w:hAnsi="Arial Narrow" w:cstheme="minorHAnsi"/>
          <w:noProof/>
          <w:sz w:val="22"/>
          <w:szCs w:val="22"/>
        </w:rPr>
        <w:t xml:space="preserve"> v zákonom stanovenej výške</w:t>
      </w:r>
      <w:r w:rsidR="0093208B" w:rsidRPr="00D75BDE">
        <w:rPr>
          <w:rFonts w:ascii="Arial Narrow" w:hAnsi="Arial Narrow" w:cstheme="minorHAnsi"/>
          <w:noProof/>
          <w:sz w:val="22"/>
          <w:szCs w:val="22"/>
        </w:rPr>
        <w:t>.</w:t>
      </w:r>
    </w:p>
    <w:p w:rsidR="0093208B" w:rsidRDefault="0093208B" w:rsidP="002933EC">
      <w:pPr>
        <w:pStyle w:val="CTL"/>
        <w:numPr>
          <w:ilvl w:val="1"/>
          <w:numId w:val="11"/>
        </w:numPr>
        <w:tabs>
          <w:tab w:val="left" w:pos="708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>Nárok na zmluvn</w:t>
      </w:r>
      <w:r>
        <w:rPr>
          <w:rFonts w:ascii="Arial Narrow" w:hAnsi="Arial Narrow" w:cstheme="minorHAnsi"/>
          <w:noProof/>
          <w:sz w:val="22"/>
          <w:szCs w:val="22"/>
        </w:rPr>
        <w:t>ú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</w:t>
      </w:r>
      <w:r>
        <w:rPr>
          <w:rFonts w:ascii="Arial Narrow" w:hAnsi="Arial Narrow" w:cstheme="minorHAnsi"/>
          <w:noProof/>
          <w:sz w:val="22"/>
          <w:szCs w:val="22"/>
        </w:rPr>
        <w:t>pokutu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</w:t>
      </w:r>
      <w:r>
        <w:rPr>
          <w:rFonts w:ascii="Arial Narrow" w:hAnsi="Arial Narrow" w:cstheme="minorHAnsi"/>
          <w:noProof/>
          <w:sz w:val="22"/>
          <w:szCs w:val="22"/>
        </w:rPr>
        <w:t>podľa bodu 8.1 tohto článku tejto zmluvy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nevzniká vtedy, ak sa preukáže</w:t>
      </w:r>
      <w:r>
        <w:rPr>
          <w:rFonts w:ascii="Arial Narrow" w:hAnsi="Arial Narrow" w:cstheme="minorHAnsi"/>
          <w:noProof/>
          <w:sz w:val="22"/>
          <w:szCs w:val="22"/>
        </w:rPr>
        <w:t>,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že</w:t>
      </w:r>
      <w:r>
        <w:rPr>
          <w:rFonts w:ascii="Arial Narrow" w:hAnsi="Arial Narrow" w:cstheme="minorHAnsi"/>
          <w:noProof/>
          <w:sz w:val="22"/>
          <w:szCs w:val="22"/>
        </w:rPr>
        <w:t xml:space="preserve"> </w:t>
      </w:r>
      <w:r w:rsidRPr="00CB1DAF">
        <w:rPr>
          <w:rFonts w:ascii="Arial Narrow" w:hAnsi="Arial Narrow" w:cstheme="minorHAnsi"/>
          <w:noProof/>
          <w:sz w:val="22"/>
          <w:szCs w:val="22"/>
        </w:rPr>
        <w:t xml:space="preserve">omeškanie je spôsobené </w:t>
      </w:r>
      <w:r>
        <w:rPr>
          <w:rFonts w:ascii="Arial Narrow" w:hAnsi="Arial Narrow" w:cstheme="minorHAnsi"/>
          <w:noProof/>
          <w:sz w:val="22"/>
          <w:szCs w:val="22"/>
        </w:rPr>
        <w:t>okolnosťami</w:t>
      </w:r>
      <w:r w:rsidRPr="00CB1DAF">
        <w:rPr>
          <w:rFonts w:ascii="Arial Narrow" w:hAnsi="Arial Narrow" w:cstheme="minorHAnsi"/>
          <w:noProof/>
          <w:sz w:val="22"/>
          <w:szCs w:val="22"/>
        </w:rPr>
        <w:t xml:space="preserve"> vyššej moci</w:t>
      </w:r>
      <w:r>
        <w:rPr>
          <w:rFonts w:ascii="Arial Narrow" w:hAnsi="Arial Narrow" w:cstheme="minorHAnsi"/>
          <w:noProof/>
          <w:sz w:val="22"/>
          <w:szCs w:val="22"/>
        </w:rPr>
        <w:t>.</w:t>
      </w:r>
      <w:r w:rsidRPr="00CB1DAF">
        <w:rPr>
          <w:rFonts w:ascii="Arial Narrow" w:hAnsi="Arial Narrow" w:cstheme="minorHAnsi"/>
          <w:noProof/>
          <w:sz w:val="22"/>
          <w:szCs w:val="22"/>
        </w:rPr>
        <w:t xml:space="preserve"> </w:t>
      </w:r>
      <w:r>
        <w:rPr>
          <w:rFonts w:ascii="Arial Narrow" w:hAnsi="Arial Narrow" w:cstheme="minorHAnsi"/>
          <w:noProof/>
          <w:sz w:val="22"/>
          <w:szCs w:val="22"/>
        </w:rPr>
        <w:t xml:space="preserve">Pre účely tejto zmluvy sa za vyššiu moc považujú udalosti, ktoré nie sú závislé od konania Zmluvných strán a ktoré nemôžu Zmluvné strany ani predvídať ani nijakým spôsobom priamo ovplyvniť, ako napr. vojna, mobilizácia, živelné pohromy, požiare, embargo, karantény. </w:t>
      </w:r>
    </w:p>
    <w:p w:rsidR="0093208B" w:rsidRPr="00D75BDE" w:rsidRDefault="0093208B" w:rsidP="002933EC">
      <w:pPr>
        <w:pStyle w:val="CTL"/>
        <w:numPr>
          <w:ilvl w:val="1"/>
          <w:numId w:val="11"/>
        </w:numPr>
        <w:tabs>
          <w:tab w:val="left" w:pos="708"/>
        </w:tabs>
        <w:spacing w:line="24" w:lineRule="atLeast"/>
        <w:ind w:left="567" w:hanging="567"/>
        <w:rPr>
          <w:rFonts w:ascii="Arial Narrow" w:hAnsi="Arial Narrow" w:cstheme="minorHAnsi"/>
          <w:noProof/>
          <w:sz w:val="22"/>
          <w:szCs w:val="22"/>
        </w:rPr>
      </w:pPr>
      <w:r w:rsidRPr="00D75BDE">
        <w:rPr>
          <w:rFonts w:ascii="Arial Narrow" w:hAnsi="Arial Narrow" w:cstheme="minorHAnsi"/>
          <w:noProof/>
          <w:sz w:val="22"/>
          <w:szCs w:val="22"/>
        </w:rPr>
        <w:t xml:space="preserve">V prípade, že </w:t>
      </w:r>
      <w:r w:rsidR="00336E98">
        <w:rPr>
          <w:rFonts w:ascii="Arial Narrow" w:hAnsi="Arial Narrow" w:cstheme="minorHAnsi"/>
          <w:noProof/>
          <w:sz w:val="22"/>
          <w:szCs w:val="22"/>
        </w:rPr>
        <w:t>Tovar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nemôže byť Predávajúcim expedovan</w:t>
      </w:r>
      <w:r w:rsidR="00607318">
        <w:rPr>
          <w:rFonts w:ascii="Arial Narrow" w:hAnsi="Arial Narrow" w:cstheme="minorHAnsi"/>
          <w:noProof/>
          <w:sz w:val="22"/>
          <w:szCs w:val="22"/>
        </w:rPr>
        <w:t>ý</w:t>
      </w:r>
      <w:r w:rsidRPr="00D75BDE">
        <w:rPr>
          <w:rFonts w:ascii="Arial Narrow" w:hAnsi="Arial Narrow" w:cstheme="minorHAnsi"/>
          <w:noProof/>
          <w:sz w:val="22"/>
          <w:szCs w:val="22"/>
        </w:rPr>
        <w:t xml:space="preserve"> v dohodnutom termíne z dôvodov zavinených Kupujúcim, je Predávajúci oprávnený vyžadovať náhradu preukázanej škody podľa Obchodného zákonníka počínajúc piatym týždňom oneskorenia.</w:t>
      </w:r>
    </w:p>
    <w:p w:rsidR="0093208B" w:rsidRPr="00D75BDE" w:rsidRDefault="0093208B" w:rsidP="002933EC">
      <w:pPr>
        <w:pStyle w:val="CTL"/>
        <w:numPr>
          <w:ilvl w:val="1"/>
          <w:numId w:val="11"/>
        </w:numPr>
        <w:tabs>
          <w:tab w:val="left" w:pos="708"/>
        </w:tabs>
        <w:spacing w:line="24" w:lineRule="atLeast"/>
        <w:ind w:left="567" w:hanging="567"/>
        <w:rPr>
          <w:rFonts w:ascii="Arial Narrow" w:hAnsi="Arial Narrow" w:cstheme="minorHAnsi"/>
          <w:sz w:val="22"/>
          <w:szCs w:val="22"/>
        </w:rPr>
      </w:pPr>
      <w:r w:rsidRPr="00D75BDE">
        <w:rPr>
          <w:rFonts w:ascii="Arial Narrow" w:hAnsi="Arial Narrow" w:cstheme="minorHAnsi"/>
          <w:sz w:val="22"/>
          <w:szCs w:val="22"/>
        </w:rPr>
        <w:t xml:space="preserve">Zmluvnú pokutu zaplatí povinná zmluvná strana oprávnenej zmluvnej strane v lehote 30 kalendárnych dní odo dňa doručenia faktúry do sídla povinnej zmluvnej strany. </w:t>
      </w:r>
    </w:p>
    <w:p w:rsidR="0093208B" w:rsidRPr="004409A7" w:rsidRDefault="0093208B" w:rsidP="002933EC">
      <w:pPr>
        <w:pStyle w:val="CTL"/>
        <w:numPr>
          <w:ilvl w:val="1"/>
          <w:numId w:val="11"/>
        </w:numPr>
        <w:tabs>
          <w:tab w:val="left" w:pos="708"/>
        </w:tabs>
        <w:spacing w:line="24" w:lineRule="atLeast"/>
        <w:ind w:left="567" w:hanging="567"/>
        <w:rPr>
          <w:rFonts w:ascii="Arial Narrow" w:hAnsi="Arial Narrow" w:cstheme="minorHAnsi"/>
          <w:sz w:val="22"/>
          <w:szCs w:val="22"/>
        </w:rPr>
      </w:pPr>
      <w:r w:rsidRPr="00D75BDE">
        <w:rPr>
          <w:rFonts w:ascii="Arial Narrow" w:hAnsi="Arial Narrow" w:cstheme="minorHAnsi"/>
          <w:sz w:val="22"/>
          <w:szCs w:val="22"/>
        </w:rPr>
        <w:t xml:space="preserve">Kupujúci je oprávnený účtovať si náhradu škody v prípade nedostatočného, či neúplného plnenia </w:t>
      </w:r>
      <w:r>
        <w:rPr>
          <w:rFonts w:ascii="Arial Narrow" w:hAnsi="Arial Narrow" w:cstheme="minorHAnsi"/>
          <w:sz w:val="22"/>
          <w:szCs w:val="22"/>
        </w:rPr>
        <w:t xml:space="preserve">pri dodaní </w:t>
      </w:r>
      <w:r w:rsidR="009E027A">
        <w:rPr>
          <w:rFonts w:ascii="Arial Narrow" w:hAnsi="Arial Narrow" w:cstheme="minorHAnsi"/>
          <w:sz w:val="22"/>
          <w:szCs w:val="22"/>
        </w:rPr>
        <w:t>Tovaru</w:t>
      </w:r>
      <w:r w:rsidRPr="00D75BDE">
        <w:rPr>
          <w:rFonts w:ascii="Arial Narrow" w:hAnsi="Arial Narrow" w:cstheme="minorHAnsi"/>
          <w:sz w:val="22"/>
          <w:szCs w:val="22"/>
        </w:rPr>
        <w:t xml:space="preserve"> vo výške pridelenej dotácie na tento </w:t>
      </w:r>
      <w:r w:rsidR="009E027A">
        <w:rPr>
          <w:rFonts w:ascii="Arial Narrow" w:hAnsi="Arial Narrow" w:cstheme="minorHAnsi"/>
          <w:sz w:val="22"/>
          <w:szCs w:val="22"/>
        </w:rPr>
        <w:t>Tovar</w:t>
      </w:r>
      <w:r w:rsidRPr="00D75BDE">
        <w:rPr>
          <w:rFonts w:ascii="Arial Narrow" w:hAnsi="Arial Narrow" w:cstheme="minorHAnsi"/>
          <w:sz w:val="22"/>
          <w:szCs w:val="22"/>
        </w:rPr>
        <w:t xml:space="preserve"> a to aj vrátane národného financovania, </w:t>
      </w:r>
      <w:r w:rsidRPr="00D75BDE">
        <w:rPr>
          <w:rFonts w:ascii="Arial Narrow" w:hAnsi="Arial Narrow" w:cstheme="minorHAnsi"/>
          <w:bCs/>
          <w:sz w:val="22"/>
          <w:szCs w:val="22"/>
        </w:rPr>
        <w:t xml:space="preserve">či do výšky rozdielu preplatených nákladov na </w:t>
      </w:r>
      <w:r w:rsidR="009E027A">
        <w:rPr>
          <w:rFonts w:ascii="Arial Narrow" w:hAnsi="Arial Narrow" w:cstheme="minorHAnsi"/>
          <w:bCs/>
          <w:sz w:val="22"/>
          <w:szCs w:val="22"/>
        </w:rPr>
        <w:t>Tovar</w:t>
      </w:r>
      <w:r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75BDE">
        <w:rPr>
          <w:rFonts w:ascii="Arial Narrow" w:hAnsi="Arial Narrow" w:cstheme="minorHAnsi"/>
          <w:bCs/>
          <w:sz w:val="22"/>
          <w:szCs w:val="22"/>
        </w:rPr>
        <w:t>zaplatených Kupujúcim a preplatených príslušnými orgánmi prideľujúcich dotáciu zo zdrojov operačného programu a národného financovania</w:t>
      </w:r>
      <w:r>
        <w:rPr>
          <w:rFonts w:ascii="Arial Narrow" w:hAnsi="Arial Narrow" w:cstheme="minorHAnsi"/>
          <w:bCs/>
          <w:sz w:val="22"/>
          <w:szCs w:val="22"/>
        </w:rPr>
        <w:t>.</w:t>
      </w:r>
    </w:p>
    <w:p w:rsidR="004409A7" w:rsidRPr="00D75BDE" w:rsidRDefault="004409A7" w:rsidP="004409A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720" w:hanging="360"/>
        <w:rPr>
          <w:rFonts w:ascii="Arial Narrow" w:hAnsi="Arial Narrow" w:cstheme="minorHAnsi"/>
          <w:sz w:val="22"/>
          <w:szCs w:val="22"/>
        </w:rPr>
      </w:pPr>
    </w:p>
    <w:p w:rsidR="0093208B" w:rsidRPr="00D75BDE" w:rsidRDefault="0093208B" w:rsidP="0093208B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360"/>
        <w:jc w:val="center"/>
        <w:rPr>
          <w:rFonts w:ascii="Arial Narrow" w:hAnsi="Arial Narrow" w:cstheme="minorHAnsi"/>
          <w:b/>
          <w:noProof/>
          <w:sz w:val="22"/>
          <w:szCs w:val="22"/>
        </w:rPr>
      </w:pPr>
      <w:r>
        <w:rPr>
          <w:rFonts w:ascii="Arial Narrow" w:hAnsi="Arial Narrow" w:cstheme="minorHAnsi"/>
          <w:b/>
          <w:noProof/>
          <w:sz w:val="22"/>
          <w:szCs w:val="22"/>
        </w:rPr>
        <w:t>Článok I</w:t>
      </w:r>
      <w:r w:rsidRPr="00D75BDE">
        <w:rPr>
          <w:rFonts w:ascii="Arial Narrow" w:hAnsi="Arial Narrow" w:cstheme="minorHAnsi"/>
          <w:b/>
          <w:noProof/>
          <w:sz w:val="22"/>
          <w:szCs w:val="22"/>
        </w:rPr>
        <w:t>X.</w:t>
      </w:r>
    </w:p>
    <w:p w:rsidR="0093208B" w:rsidRPr="00D75BDE" w:rsidRDefault="00FA10E8" w:rsidP="0093208B">
      <w:pPr>
        <w:spacing w:line="24" w:lineRule="atLeast"/>
        <w:jc w:val="center"/>
        <w:rPr>
          <w:rFonts w:ascii="Arial Narrow" w:hAnsi="Arial Narrow" w:cstheme="minorHAnsi"/>
          <w:b/>
          <w:sz w:val="22"/>
          <w:szCs w:val="22"/>
        </w:rPr>
      </w:pPr>
      <w:r>
        <w:rPr>
          <w:rFonts w:ascii="Arial Narrow" w:hAnsi="Arial Narrow" w:cstheme="minorHAnsi"/>
          <w:b/>
          <w:sz w:val="22"/>
          <w:szCs w:val="22"/>
        </w:rPr>
        <w:t xml:space="preserve">      Z</w:t>
      </w:r>
      <w:r w:rsidR="0093208B" w:rsidRPr="00D75BDE">
        <w:rPr>
          <w:rFonts w:ascii="Arial Narrow" w:hAnsi="Arial Narrow" w:cstheme="minorHAnsi"/>
          <w:b/>
          <w:sz w:val="22"/>
          <w:szCs w:val="22"/>
        </w:rPr>
        <w:t>ánik zmluvy</w:t>
      </w:r>
    </w:p>
    <w:p w:rsidR="0093208B" w:rsidRPr="00BC462D" w:rsidRDefault="0093208B" w:rsidP="002933EC">
      <w:pPr>
        <w:pStyle w:val="Odsekzoznamu"/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BC462D">
        <w:rPr>
          <w:rFonts w:ascii="Arial Narrow" w:hAnsi="Arial Narrow" w:cstheme="minorHAnsi"/>
          <w:sz w:val="22"/>
          <w:szCs w:val="22"/>
        </w:rPr>
        <w:t xml:space="preserve">Zmluvné strany sa dohodli, že </w:t>
      </w:r>
      <w:r w:rsidR="00B34CD6">
        <w:rPr>
          <w:rFonts w:ascii="Arial Narrow" w:hAnsi="Arial Narrow" w:cstheme="minorHAnsi"/>
          <w:sz w:val="22"/>
          <w:szCs w:val="22"/>
        </w:rPr>
        <w:t>Z</w:t>
      </w:r>
      <w:r w:rsidRPr="00BC462D">
        <w:rPr>
          <w:rFonts w:ascii="Arial Narrow" w:hAnsi="Arial Narrow" w:cstheme="minorHAnsi"/>
          <w:sz w:val="22"/>
          <w:szCs w:val="22"/>
        </w:rPr>
        <w:t>mluvu je možné ukončiť:</w:t>
      </w:r>
    </w:p>
    <w:p w:rsidR="0093208B" w:rsidRPr="00BC462D" w:rsidRDefault="0093208B" w:rsidP="002933EC">
      <w:pPr>
        <w:pStyle w:val="Odsekzoznamu"/>
        <w:numPr>
          <w:ilvl w:val="1"/>
          <w:numId w:val="7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písomnou </w:t>
      </w:r>
      <w:r w:rsidRPr="00054FC5">
        <w:rPr>
          <w:rFonts w:ascii="Arial Narrow" w:hAnsi="Arial Narrow"/>
          <w:sz w:val="22"/>
          <w:szCs w:val="22"/>
        </w:rPr>
        <w:t xml:space="preserve">dohodou </w:t>
      </w:r>
      <w:r>
        <w:rPr>
          <w:rFonts w:ascii="Arial Narrow" w:hAnsi="Arial Narrow"/>
          <w:sz w:val="22"/>
          <w:szCs w:val="22"/>
        </w:rPr>
        <w:t>Z</w:t>
      </w:r>
      <w:r w:rsidRPr="00054FC5">
        <w:rPr>
          <w:rFonts w:ascii="Arial Narrow" w:hAnsi="Arial Narrow"/>
          <w:sz w:val="22"/>
          <w:szCs w:val="22"/>
        </w:rPr>
        <w:t>mluvných strán</w:t>
      </w:r>
      <w:r w:rsidRPr="00BC462D">
        <w:rPr>
          <w:rFonts w:ascii="Arial Narrow" w:hAnsi="Arial Narrow" w:cstheme="minorHAnsi"/>
          <w:sz w:val="22"/>
          <w:szCs w:val="22"/>
        </w:rPr>
        <w:t>,</w:t>
      </w:r>
    </w:p>
    <w:p w:rsidR="0093208B" w:rsidRDefault="0093208B" w:rsidP="002933EC">
      <w:pPr>
        <w:numPr>
          <w:ilvl w:val="1"/>
          <w:numId w:val="7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theme="minorHAnsi"/>
          <w:sz w:val="22"/>
          <w:szCs w:val="22"/>
        </w:rPr>
      </w:pPr>
      <w:r w:rsidRPr="00D75BDE">
        <w:rPr>
          <w:rFonts w:ascii="Arial Narrow" w:hAnsi="Arial Narrow" w:cstheme="minorHAnsi"/>
          <w:sz w:val="22"/>
          <w:szCs w:val="22"/>
        </w:rPr>
        <w:t xml:space="preserve">okamžitým odstúpením od </w:t>
      </w:r>
      <w:r w:rsidR="00B34CD6">
        <w:rPr>
          <w:rFonts w:ascii="Arial Narrow" w:hAnsi="Arial Narrow" w:cstheme="minorHAnsi"/>
          <w:sz w:val="22"/>
          <w:szCs w:val="22"/>
        </w:rPr>
        <w:t>Z</w:t>
      </w:r>
      <w:r w:rsidRPr="00D75BDE">
        <w:rPr>
          <w:rFonts w:ascii="Arial Narrow" w:hAnsi="Arial Narrow" w:cstheme="minorHAnsi"/>
          <w:sz w:val="22"/>
          <w:szCs w:val="22"/>
        </w:rPr>
        <w:t xml:space="preserve">mluvy v prípade podstatného porušenia </w:t>
      </w:r>
      <w:r w:rsidR="00B34CD6">
        <w:rPr>
          <w:rFonts w:ascii="Arial Narrow" w:hAnsi="Arial Narrow" w:cstheme="minorHAnsi"/>
          <w:sz w:val="22"/>
          <w:szCs w:val="22"/>
        </w:rPr>
        <w:t>Z</w:t>
      </w:r>
      <w:r w:rsidRPr="00D75BDE">
        <w:rPr>
          <w:rFonts w:ascii="Arial Narrow" w:hAnsi="Arial Narrow" w:cstheme="minorHAnsi"/>
          <w:sz w:val="22"/>
          <w:szCs w:val="22"/>
        </w:rPr>
        <w:t>mluvy</w:t>
      </w:r>
      <w:r>
        <w:rPr>
          <w:rFonts w:ascii="Arial Narrow" w:hAnsi="Arial Narrow" w:cstheme="minorHAnsi"/>
          <w:sz w:val="22"/>
          <w:szCs w:val="22"/>
        </w:rPr>
        <w:t>,</w:t>
      </w:r>
    </w:p>
    <w:p w:rsidR="0093208B" w:rsidRPr="00D75BDE" w:rsidRDefault="0093208B" w:rsidP="002933EC">
      <w:pPr>
        <w:numPr>
          <w:ilvl w:val="1"/>
          <w:numId w:val="7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34" w:hanging="357"/>
        <w:jc w:val="both"/>
        <w:rPr>
          <w:rFonts w:ascii="Arial Narrow" w:hAnsi="Arial Narrow" w:cstheme="minorHAnsi"/>
          <w:sz w:val="22"/>
          <w:szCs w:val="22"/>
        </w:rPr>
      </w:pPr>
      <w:r w:rsidRPr="00064CB1">
        <w:rPr>
          <w:rFonts w:ascii="Arial Narrow" w:hAnsi="Arial Narrow"/>
          <w:sz w:val="22"/>
          <w:szCs w:val="22"/>
        </w:rPr>
        <w:t xml:space="preserve">výpoveďou ktorejkoľvek </w:t>
      </w:r>
      <w:r>
        <w:rPr>
          <w:rFonts w:ascii="Arial Narrow" w:hAnsi="Arial Narrow"/>
          <w:sz w:val="22"/>
          <w:szCs w:val="22"/>
        </w:rPr>
        <w:t>Z</w:t>
      </w:r>
      <w:r w:rsidRPr="00064CB1">
        <w:rPr>
          <w:rFonts w:ascii="Arial Narrow" w:hAnsi="Arial Narrow"/>
          <w:sz w:val="22"/>
          <w:szCs w:val="22"/>
        </w:rPr>
        <w:t>mluvnej strany aj bez udania dôvodu</w:t>
      </w:r>
      <w:r>
        <w:rPr>
          <w:rFonts w:ascii="Arial Narrow" w:hAnsi="Arial Narrow"/>
          <w:sz w:val="22"/>
          <w:szCs w:val="22"/>
        </w:rPr>
        <w:t>.</w:t>
      </w:r>
    </w:p>
    <w:p w:rsidR="0093208B" w:rsidRPr="00D75BDE" w:rsidRDefault="00B34CD6" w:rsidP="002933EC">
      <w:pPr>
        <w:pStyle w:val="Odsekzoznamu"/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Odstúpenie od Z</w:t>
      </w:r>
      <w:r w:rsidR="0093208B" w:rsidRPr="00D75BDE">
        <w:rPr>
          <w:rFonts w:ascii="Arial Narrow" w:hAnsi="Arial Narrow" w:cstheme="minorHAnsi"/>
          <w:sz w:val="22"/>
          <w:szCs w:val="22"/>
        </w:rPr>
        <w:t xml:space="preserve">mluvy sa uskutoční písomným oznámením odstupujúcej </w:t>
      </w:r>
      <w:r w:rsidR="0093208B">
        <w:rPr>
          <w:rFonts w:ascii="Arial Narrow" w:hAnsi="Arial Narrow" w:cstheme="minorHAnsi"/>
          <w:sz w:val="22"/>
          <w:szCs w:val="22"/>
        </w:rPr>
        <w:t>Z</w:t>
      </w:r>
      <w:r w:rsidR="0093208B" w:rsidRPr="00D75BDE">
        <w:rPr>
          <w:rFonts w:ascii="Arial Narrow" w:hAnsi="Arial Narrow" w:cstheme="minorHAnsi"/>
          <w:sz w:val="22"/>
          <w:szCs w:val="22"/>
        </w:rPr>
        <w:t xml:space="preserve">mluvnej strany adresovaným druhej </w:t>
      </w:r>
      <w:r w:rsidR="0093208B">
        <w:rPr>
          <w:rFonts w:ascii="Arial Narrow" w:hAnsi="Arial Narrow" w:cstheme="minorHAnsi"/>
          <w:sz w:val="22"/>
          <w:szCs w:val="22"/>
        </w:rPr>
        <w:t>Z</w:t>
      </w:r>
      <w:r w:rsidR="0093208B" w:rsidRPr="00D75BDE">
        <w:rPr>
          <w:rFonts w:ascii="Arial Narrow" w:hAnsi="Arial Narrow" w:cstheme="minorHAnsi"/>
          <w:sz w:val="22"/>
          <w:szCs w:val="22"/>
        </w:rPr>
        <w:t>mluvnej strane zároveň s</w:t>
      </w:r>
      <w:r>
        <w:rPr>
          <w:rFonts w:ascii="Arial Narrow" w:hAnsi="Arial Narrow" w:cstheme="minorHAnsi"/>
          <w:sz w:val="22"/>
          <w:szCs w:val="22"/>
        </w:rPr>
        <w:t> uvedením dôvodu odstúpenia od Z</w:t>
      </w:r>
      <w:r w:rsidR="0093208B" w:rsidRPr="00D75BDE">
        <w:rPr>
          <w:rFonts w:ascii="Arial Narrow" w:hAnsi="Arial Narrow" w:cstheme="minorHAnsi"/>
          <w:sz w:val="22"/>
          <w:szCs w:val="22"/>
        </w:rPr>
        <w:t>mluvy a je účinné okamihom jeho doručenia. V prípade pochybností sa má za to, že je odstúpenie doručené tretí deň po jeho odoslaní. Doručuje sa zásadne na posledn</w:t>
      </w:r>
      <w:r w:rsidR="0093208B">
        <w:rPr>
          <w:rFonts w:ascii="Arial Narrow" w:hAnsi="Arial Narrow" w:cstheme="minorHAnsi"/>
          <w:sz w:val="22"/>
          <w:szCs w:val="22"/>
        </w:rPr>
        <w:t>ú</w:t>
      </w:r>
      <w:r w:rsidR="0093208B" w:rsidRPr="00D75BDE">
        <w:rPr>
          <w:rFonts w:ascii="Arial Narrow" w:hAnsi="Arial Narrow" w:cstheme="minorHAnsi"/>
          <w:sz w:val="22"/>
          <w:szCs w:val="22"/>
        </w:rPr>
        <w:t xml:space="preserve"> známu adresu </w:t>
      </w:r>
      <w:r w:rsidR="0093208B">
        <w:rPr>
          <w:rFonts w:ascii="Arial Narrow" w:hAnsi="Arial Narrow" w:cstheme="minorHAnsi"/>
          <w:sz w:val="22"/>
          <w:szCs w:val="22"/>
        </w:rPr>
        <w:t>Z</w:t>
      </w:r>
      <w:r w:rsidR="0093208B" w:rsidRPr="00D75BDE">
        <w:rPr>
          <w:rFonts w:ascii="Arial Narrow" w:hAnsi="Arial Narrow" w:cstheme="minorHAnsi"/>
          <w:sz w:val="22"/>
          <w:szCs w:val="22"/>
        </w:rPr>
        <w:t>mluvnej strany.</w:t>
      </w:r>
    </w:p>
    <w:p w:rsidR="0093208B" w:rsidRPr="00D75BDE" w:rsidRDefault="0093208B" w:rsidP="002933EC">
      <w:pPr>
        <w:pStyle w:val="Odsekzoznamu"/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D75BDE">
        <w:rPr>
          <w:rFonts w:ascii="Arial Narrow" w:hAnsi="Arial Narrow" w:cstheme="minorHAnsi"/>
          <w:sz w:val="22"/>
          <w:szCs w:val="22"/>
        </w:rPr>
        <w:t xml:space="preserve">Za podstatné porušenie </w:t>
      </w:r>
      <w:r w:rsidR="00B34CD6">
        <w:rPr>
          <w:rFonts w:ascii="Arial Narrow" w:hAnsi="Arial Narrow" w:cstheme="minorHAnsi"/>
          <w:sz w:val="22"/>
          <w:szCs w:val="22"/>
        </w:rPr>
        <w:t>Z</w:t>
      </w:r>
      <w:r w:rsidRPr="00D75BDE">
        <w:rPr>
          <w:rFonts w:ascii="Arial Narrow" w:hAnsi="Arial Narrow" w:cstheme="minorHAnsi"/>
          <w:sz w:val="22"/>
          <w:szCs w:val="22"/>
        </w:rPr>
        <w:t>mluvy sa považuje:</w:t>
      </w:r>
    </w:p>
    <w:p w:rsidR="0093208B" w:rsidRPr="00BC462D" w:rsidRDefault="0093208B" w:rsidP="002933EC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18" w:hanging="284"/>
        <w:jc w:val="both"/>
        <w:rPr>
          <w:rFonts w:ascii="Arial Narrow" w:hAnsi="Arial Narrow" w:cstheme="minorHAnsi"/>
          <w:sz w:val="22"/>
          <w:szCs w:val="22"/>
        </w:rPr>
      </w:pPr>
      <w:r w:rsidRPr="00BC462D">
        <w:rPr>
          <w:rFonts w:ascii="Arial Narrow" w:hAnsi="Arial Narrow" w:cstheme="minorHAnsi"/>
          <w:sz w:val="22"/>
          <w:szCs w:val="22"/>
        </w:rPr>
        <w:t xml:space="preserve">omeškanie </w:t>
      </w:r>
      <w:r>
        <w:rPr>
          <w:rFonts w:ascii="Arial Narrow" w:hAnsi="Arial Narrow" w:cstheme="minorHAnsi"/>
          <w:sz w:val="22"/>
          <w:szCs w:val="22"/>
        </w:rPr>
        <w:t>P</w:t>
      </w:r>
      <w:r w:rsidRPr="00BC462D">
        <w:rPr>
          <w:rFonts w:ascii="Arial Narrow" w:hAnsi="Arial Narrow" w:cstheme="minorHAnsi"/>
          <w:sz w:val="22"/>
          <w:szCs w:val="22"/>
        </w:rPr>
        <w:t xml:space="preserve">redávajúceho s dodaním </w:t>
      </w:r>
      <w:r w:rsidR="009E027A">
        <w:rPr>
          <w:rFonts w:ascii="Arial Narrow" w:hAnsi="Arial Narrow" w:cstheme="minorHAnsi"/>
          <w:sz w:val="22"/>
          <w:szCs w:val="22"/>
        </w:rPr>
        <w:t>Tovaru</w:t>
      </w:r>
      <w:r w:rsidRPr="00BC462D">
        <w:rPr>
          <w:rFonts w:ascii="Arial Narrow" w:hAnsi="Arial Narrow" w:cstheme="minorHAnsi"/>
          <w:sz w:val="22"/>
          <w:szCs w:val="22"/>
        </w:rPr>
        <w:t xml:space="preserve"> oproti dohodnutému termínu plnenia o viac ako štyri kalendárne (4) týždne bez uvedenia dôvodu, ktorý by omeškanie ospravedlňoval (vyššia moc), </w:t>
      </w:r>
    </w:p>
    <w:p w:rsidR="0093208B" w:rsidRPr="00D75BDE" w:rsidRDefault="0093208B" w:rsidP="002933EC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hanging="666"/>
        <w:jc w:val="both"/>
        <w:rPr>
          <w:rFonts w:ascii="Arial Narrow" w:hAnsi="Arial Narrow" w:cstheme="minorHAnsi"/>
          <w:sz w:val="22"/>
          <w:szCs w:val="22"/>
        </w:rPr>
      </w:pPr>
      <w:r w:rsidRPr="00D75BDE">
        <w:rPr>
          <w:rFonts w:ascii="Arial Narrow" w:hAnsi="Arial Narrow" w:cstheme="minorHAnsi"/>
          <w:sz w:val="22"/>
          <w:szCs w:val="22"/>
        </w:rPr>
        <w:t xml:space="preserve">ak kúpna cena bude fakturovaná v rozpore s podmienkami dohodnutými v tejto </w:t>
      </w:r>
      <w:r w:rsidR="00B34CD6">
        <w:rPr>
          <w:rFonts w:ascii="Arial Narrow" w:hAnsi="Arial Narrow" w:cstheme="minorHAnsi"/>
          <w:sz w:val="22"/>
          <w:szCs w:val="22"/>
        </w:rPr>
        <w:t>Z</w:t>
      </w:r>
      <w:r w:rsidRPr="00D75BDE">
        <w:rPr>
          <w:rFonts w:ascii="Arial Narrow" w:hAnsi="Arial Narrow" w:cstheme="minorHAnsi"/>
          <w:sz w:val="22"/>
          <w:szCs w:val="22"/>
        </w:rPr>
        <w:t>mluve,</w:t>
      </w:r>
    </w:p>
    <w:p w:rsidR="0093208B" w:rsidRPr="00D75BDE" w:rsidRDefault="0093208B" w:rsidP="002933EC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18" w:hanging="284"/>
        <w:jc w:val="both"/>
        <w:rPr>
          <w:rFonts w:ascii="Arial Narrow" w:hAnsi="Arial Narrow" w:cstheme="minorHAnsi"/>
          <w:sz w:val="22"/>
          <w:szCs w:val="22"/>
          <w:u w:val="single"/>
        </w:rPr>
      </w:pPr>
      <w:r>
        <w:rPr>
          <w:rFonts w:ascii="Arial Narrow" w:hAnsi="Arial Narrow" w:cstheme="minorHAnsi"/>
          <w:sz w:val="22"/>
          <w:szCs w:val="22"/>
        </w:rPr>
        <w:t>P</w:t>
      </w:r>
      <w:r w:rsidRPr="00D75BDE">
        <w:rPr>
          <w:rFonts w:ascii="Arial Narrow" w:hAnsi="Arial Narrow" w:cstheme="minorHAnsi"/>
          <w:sz w:val="22"/>
          <w:szCs w:val="22"/>
        </w:rPr>
        <w:t xml:space="preserve">redávajúci dodá </w:t>
      </w:r>
      <w:r>
        <w:rPr>
          <w:rFonts w:ascii="Arial Narrow" w:hAnsi="Arial Narrow" w:cstheme="minorHAnsi"/>
          <w:sz w:val="22"/>
          <w:szCs w:val="22"/>
        </w:rPr>
        <w:t>K</w:t>
      </w:r>
      <w:r w:rsidRPr="00D75BDE">
        <w:rPr>
          <w:rFonts w:ascii="Arial Narrow" w:hAnsi="Arial Narrow" w:cstheme="minorHAnsi"/>
          <w:sz w:val="22"/>
          <w:szCs w:val="22"/>
        </w:rPr>
        <w:t xml:space="preserve">upujúcemu </w:t>
      </w:r>
      <w:r w:rsidR="009E027A">
        <w:rPr>
          <w:rFonts w:ascii="Arial Narrow" w:hAnsi="Arial Narrow" w:cstheme="minorHAnsi"/>
          <w:sz w:val="22"/>
          <w:szCs w:val="22"/>
        </w:rPr>
        <w:t>Tovar</w:t>
      </w:r>
      <w:r w:rsidRPr="00D75BDE">
        <w:rPr>
          <w:rFonts w:ascii="Arial Narrow" w:hAnsi="Arial Narrow" w:cstheme="minorHAnsi"/>
          <w:sz w:val="22"/>
          <w:szCs w:val="22"/>
        </w:rPr>
        <w:t xml:space="preserve"> takých parametrov, ktoré sú v rozpore s touto </w:t>
      </w:r>
      <w:r w:rsidR="00B34CD6">
        <w:rPr>
          <w:rFonts w:ascii="Arial Narrow" w:hAnsi="Arial Narrow" w:cstheme="minorHAnsi"/>
          <w:sz w:val="22"/>
          <w:szCs w:val="22"/>
        </w:rPr>
        <w:t>Z</w:t>
      </w:r>
      <w:r w:rsidRPr="00D75BDE">
        <w:rPr>
          <w:rFonts w:ascii="Arial Narrow" w:hAnsi="Arial Narrow" w:cstheme="minorHAnsi"/>
          <w:sz w:val="22"/>
          <w:szCs w:val="22"/>
        </w:rPr>
        <w:t>mluvou,</w:t>
      </w:r>
    </w:p>
    <w:p w:rsidR="0093208B" w:rsidRDefault="0093208B" w:rsidP="002933EC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797" w:hanging="663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K</w:t>
      </w:r>
      <w:r w:rsidRPr="00D75BDE">
        <w:rPr>
          <w:rFonts w:ascii="Arial Narrow" w:hAnsi="Arial Narrow" w:cstheme="minorHAnsi"/>
          <w:sz w:val="22"/>
          <w:szCs w:val="22"/>
        </w:rPr>
        <w:t>upujúci je v omeškaní so zaplatením faktúry o viac ako 60 kalendárnych dní</w:t>
      </w:r>
      <w:r w:rsidR="00AA26D9">
        <w:rPr>
          <w:rFonts w:ascii="Arial Narrow" w:hAnsi="Arial Narrow" w:cstheme="minorHAnsi"/>
          <w:sz w:val="22"/>
          <w:szCs w:val="22"/>
        </w:rPr>
        <w:t xml:space="preserve"> po lehote jej splatnosti,</w:t>
      </w:r>
    </w:p>
    <w:p w:rsidR="00D132E9" w:rsidRDefault="0093208B" w:rsidP="00A6333E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797" w:hanging="663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Predávajúci poruší povinnosti podľa článku IV. </w:t>
      </w:r>
      <w:r w:rsidR="00AD7C44">
        <w:rPr>
          <w:rFonts w:ascii="Arial Narrow" w:hAnsi="Arial Narrow" w:cstheme="minorHAnsi"/>
          <w:sz w:val="22"/>
          <w:szCs w:val="22"/>
        </w:rPr>
        <w:t>b</w:t>
      </w:r>
      <w:r>
        <w:rPr>
          <w:rFonts w:ascii="Arial Narrow" w:hAnsi="Arial Narrow" w:cstheme="minorHAnsi"/>
          <w:sz w:val="22"/>
          <w:szCs w:val="22"/>
        </w:rPr>
        <w:t xml:space="preserve">odov </w:t>
      </w:r>
      <w:r w:rsidR="00C364CB">
        <w:rPr>
          <w:rFonts w:ascii="Arial Narrow" w:hAnsi="Arial Narrow" w:cstheme="minorHAnsi"/>
          <w:sz w:val="22"/>
          <w:szCs w:val="22"/>
        </w:rPr>
        <w:t>7.3</w:t>
      </w:r>
      <w:r>
        <w:rPr>
          <w:rFonts w:ascii="Arial Narrow" w:hAnsi="Arial Narrow" w:cstheme="minorHAnsi"/>
          <w:sz w:val="22"/>
          <w:szCs w:val="22"/>
        </w:rPr>
        <w:t xml:space="preserve"> a</w:t>
      </w:r>
      <w:r w:rsidR="00C364CB">
        <w:rPr>
          <w:rFonts w:ascii="Arial Narrow" w:hAnsi="Arial Narrow" w:cstheme="minorHAnsi"/>
          <w:sz w:val="22"/>
          <w:szCs w:val="22"/>
        </w:rPr>
        <w:t>ž</w:t>
      </w:r>
      <w:r>
        <w:rPr>
          <w:rFonts w:ascii="Arial Narrow" w:hAnsi="Arial Narrow" w:cstheme="minorHAnsi"/>
          <w:sz w:val="22"/>
          <w:szCs w:val="22"/>
        </w:rPr>
        <w:t> </w:t>
      </w:r>
      <w:r w:rsidR="00C364CB">
        <w:rPr>
          <w:rFonts w:ascii="Arial Narrow" w:hAnsi="Arial Narrow" w:cstheme="minorHAnsi"/>
          <w:sz w:val="22"/>
          <w:szCs w:val="22"/>
        </w:rPr>
        <w:t>7</w:t>
      </w:r>
      <w:r>
        <w:rPr>
          <w:rFonts w:ascii="Arial Narrow" w:hAnsi="Arial Narrow" w:cstheme="minorHAnsi"/>
          <w:sz w:val="22"/>
          <w:szCs w:val="22"/>
        </w:rPr>
        <w:t>.</w:t>
      </w:r>
      <w:r w:rsidR="00C364CB">
        <w:rPr>
          <w:rFonts w:ascii="Arial Narrow" w:hAnsi="Arial Narrow" w:cstheme="minorHAnsi"/>
          <w:sz w:val="22"/>
          <w:szCs w:val="22"/>
        </w:rPr>
        <w:t>6</w:t>
      </w:r>
      <w:r w:rsidR="00A6333E">
        <w:rPr>
          <w:rFonts w:ascii="Arial Narrow" w:hAnsi="Arial Narrow" w:cstheme="minorHAnsi"/>
          <w:sz w:val="22"/>
          <w:szCs w:val="22"/>
        </w:rPr>
        <w:t>.</w:t>
      </w:r>
    </w:p>
    <w:p w:rsidR="0093208B" w:rsidRPr="00D75BDE" w:rsidRDefault="0093208B" w:rsidP="002933EC">
      <w:pPr>
        <w:pStyle w:val="Odsekzoznamu"/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D75BDE">
        <w:rPr>
          <w:rFonts w:ascii="Arial Narrow" w:hAnsi="Arial Narrow" w:cstheme="minorHAnsi"/>
          <w:sz w:val="22"/>
          <w:szCs w:val="22"/>
        </w:rPr>
        <w:t>Odstúpenie od zmluvy má následky stanovené príslušnými ustanoveniami Obchodného zákonníka, pokiaľ sa zmluvné strany písomne nedohodnú inak.</w:t>
      </w:r>
    </w:p>
    <w:p w:rsidR="0093208B" w:rsidRDefault="0093208B" w:rsidP="002933EC">
      <w:pPr>
        <w:pStyle w:val="Odsekzoznamu"/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 w:rsidRPr="00D75BDE">
        <w:rPr>
          <w:rFonts w:ascii="Arial Narrow" w:hAnsi="Arial Narrow" w:cstheme="minorHAnsi"/>
          <w:sz w:val="22"/>
          <w:szCs w:val="22"/>
        </w:rPr>
        <w:t xml:space="preserve">Oslobodenie od zodpovednosti za nesplnenie </w:t>
      </w:r>
      <w:r>
        <w:rPr>
          <w:rFonts w:ascii="Arial Narrow" w:hAnsi="Arial Narrow" w:cstheme="minorHAnsi"/>
          <w:sz w:val="22"/>
          <w:szCs w:val="22"/>
        </w:rPr>
        <w:t xml:space="preserve">dodania </w:t>
      </w:r>
      <w:r w:rsidR="009E027A">
        <w:rPr>
          <w:rFonts w:ascii="Arial Narrow" w:hAnsi="Arial Narrow" w:cstheme="minorHAnsi"/>
          <w:sz w:val="22"/>
          <w:szCs w:val="22"/>
        </w:rPr>
        <w:t>Tovaru</w:t>
      </w:r>
      <w:r w:rsidRPr="00D75BDE">
        <w:rPr>
          <w:rFonts w:ascii="Arial Narrow" w:hAnsi="Arial Narrow" w:cstheme="minorHAnsi"/>
          <w:sz w:val="22"/>
          <w:szCs w:val="22"/>
        </w:rPr>
        <w:t xml:space="preserve"> trvá po dobu </w:t>
      </w:r>
      <w:r>
        <w:rPr>
          <w:rFonts w:ascii="Arial Narrow" w:hAnsi="Arial Narrow" w:cstheme="minorHAnsi"/>
          <w:sz w:val="22"/>
          <w:szCs w:val="22"/>
        </w:rPr>
        <w:t>trvania</w:t>
      </w:r>
      <w:r w:rsidRPr="00D75BDE">
        <w:rPr>
          <w:rFonts w:ascii="Arial Narrow" w:hAnsi="Arial Narrow" w:cstheme="minorHAnsi"/>
          <w:sz w:val="22"/>
          <w:szCs w:val="22"/>
        </w:rPr>
        <w:t xml:space="preserve"> vyššej moci, najviac však dva </w:t>
      </w:r>
      <w:r>
        <w:rPr>
          <w:rFonts w:ascii="Arial Narrow" w:hAnsi="Arial Narrow" w:cstheme="minorHAnsi"/>
          <w:sz w:val="22"/>
          <w:szCs w:val="22"/>
        </w:rPr>
        <w:t xml:space="preserve">(2) </w:t>
      </w:r>
      <w:r w:rsidRPr="00D75BDE">
        <w:rPr>
          <w:rFonts w:ascii="Arial Narrow" w:hAnsi="Arial Narrow" w:cstheme="minorHAnsi"/>
          <w:sz w:val="22"/>
          <w:szCs w:val="22"/>
        </w:rPr>
        <w:t xml:space="preserve">kalendárne mesiace. Po uplynutí tejto doby sa </w:t>
      </w:r>
      <w:r>
        <w:rPr>
          <w:rFonts w:ascii="Arial Narrow" w:hAnsi="Arial Narrow" w:cstheme="minorHAnsi"/>
          <w:sz w:val="22"/>
          <w:szCs w:val="22"/>
        </w:rPr>
        <w:t>Z</w:t>
      </w:r>
      <w:r w:rsidRPr="00D75BDE">
        <w:rPr>
          <w:rFonts w:ascii="Arial Narrow" w:hAnsi="Arial Narrow" w:cstheme="minorHAnsi"/>
          <w:sz w:val="22"/>
          <w:szCs w:val="22"/>
        </w:rPr>
        <w:t xml:space="preserve">mluvné strany dohodnú o ďalšom postupe. Ak nedôjde k dohode, má </w:t>
      </w:r>
      <w:r>
        <w:rPr>
          <w:rFonts w:ascii="Arial Narrow" w:hAnsi="Arial Narrow" w:cstheme="minorHAnsi"/>
          <w:sz w:val="22"/>
          <w:szCs w:val="22"/>
        </w:rPr>
        <w:t xml:space="preserve">Zmluvná </w:t>
      </w:r>
      <w:r w:rsidRPr="00D75BDE">
        <w:rPr>
          <w:rFonts w:ascii="Arial Narrow" w:hAnsi="Arial Narrow" w:cstheme="minorHAnsi"/>
          <w:sz w:val="22"/>
          <w:szCs w:val="22"/>
        </w:rPr>
        <w:t xml:space="preserve">strana, ktorá sa odvolala na okolnosti vylučujúce zodpovednosť, právo odstúpiť od </w:t>
      </w:r>
      <w:r w:rsidR="00394E97">
        <w:rPr>
          <w:rFonts w:ascii="Arial Narrow" w:hAnsi="Arial Narrow" w:cstheme="minorHAnsi"/>
          <w:sz w:val="22"/>
          <w:szCs w:val="22"/>
        </w:rPr>
        <w:t>Z</w:t>
      </w:r>
      <w:r w:rsidRPr="00D75BDE">
        <w:rPr>
          <w:rFonts w:ascii="Arial Narrow" w:hAnsi="Arial Narrow" w:cstheme="minorHAnsi"/>
          <w:sz w:val="22"/>
          <w:szCs w:val="22"/>
        </w:rPr>
        <w:t xml:space="preserve">mluvy.   </w:t>
      </w:r>
    </w:p>
    <w:p w:rsidR="0093208B" w:rsidRPr="00C0770F" w:rsidRDefault="0093208B" w:rsidP="002933EC">
      <w:pPr>
        <w:pStyle w:val="Odsekzoznamu"/>
        <w:numPr>
          <w:ilvl w:val="1"/>
          <w:numId w:val="13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Túto </w:t>
      </w:r>
      <w:r w:rsidR="00394E97">
        <w:rPr>
          <w:rFonts w:ascii="Arial Narrow" w:hAnsi="Arial Narrow"/>
          <w:bCs/>
          <w:iCs/>
          <w:sz w:val="22"/>
          <w:szCs w:val="22"/>
        </w:rPr>
        <w:t>Z</w:t>
      </w:r>
      <w:r>
        <w:rPr>
          <w:rFonts w:ascii="Arial Narrow" w:hAnsi="Arial Narrow"/>
          <w:bCs/>
          <w:iCs/>
          <w:sz w:val="22"/>
          <w:szCs w:val="22"/>
        </w:rPr>
        <w:t>mluvu</w:t>
      </w:r>
      <w:r w:rsidRPr="00902D93">
        <w:rPr>
          <w:rFonts w:ascii="Arial Narrow" w:hAnsi="Arial Narrow"/>
          <w:bCs/>
          <w:iCs/>
          <w:sz w:val="22"/>
          <w:szCs w:val="22"/>
        </w:rPr>
        <w:t xml:space="preserve"> môže </w:t>
      </w:r>
      <w:r w:rsidR="00FA10E8">
        <w:rPr>
          <w:rFonts w:ascii="Arial Narrow" w:hAnsi="Arial Narrow"/>
          <w:bCs/>
          <w:iCs/>
          <w:sz w:val="22"/>
          <w:szCs w:val="22"/>
        </w:rPr>
        <w:t xml:space="preserve">Kupujúci </w:t>
      </w:r>
      <w:r w:rsidRPr="00902D93">
        <w:rPr>
          <w:rFonts w:ascii="Arial Narrow" w:hAnsi="Arial Narrow"/>
          <w:bCs/>
          <w:iCs/>
          <w:sz w:val="22"/>
          <w:szCs w:val="22"/>
        </w:rPr>
        <w:t xml:space="preserve">písomne vypovedať bez udania dôvodu s výpovednou lehotou </w:t>
      </w:r>
      <w:r w:rsidR="00FA10E8">
        <w:rPr>
          <w:rFonts w:ascii="Arial Narrow" w:hAnsi="Arial Narrow"/>
          <w:bCs/>
          <w:iCs/>
          <w:sz w:val="22"/>
          <w:szCs w:val="22"/>
        </w:rPr>
        <w:t>1 (jeden)</w:t>
      </w:r>
      <w:r w:rsidRPr="00902D93">
        <w:rPr>
          <w:rFonts w:ascii="Arial Narrow" w:hAnsi="Arial Narrow"/>
          <w:bCs/>
          <w:iCs/>
          <w:sz w:val="22"/>
          <w:szCs w:val="22"/>
        </w:rPr>
        <w:t xml:space="preserve"> mesiac. </w:t>
      </w:r>
      <w:r w:rsidRPr="00902D93">
        <w:rPr>
          <w:rFonts w:ascii="Arial Narrow" w:hAnsi="Arial Narrow"/>
          <w:sz w:val="22"/>
          <w:szCs w:val="22"/>
        </w:rPr>
        <w:t xml:space="preserve">Výpovedná lehota začína plynúť prvým dňom mesiaca nasledujúceho po mesiaci, v ktorom bola písomná výpoveď doručená druhej </w:t>
      </w:r>
      <w:r>
        <w:rPr>
          <w:rFonts w:ascii="Arial Narrow" w:hAnsi="Arial Narrow"/>
          <w:sz w:val="22"/>
          <w:szCs w:val="22"/>
        </w:rPr>
        <w:t>Z</w:t>
      </w:r>
      <w:r w:rsidRPr="00902D93">
        <w:rPr>
          <w:rFonts w:ascii="Arial Narrow" w:hAnsi="Arial Narrow"/>
          <w:sz w:val="22"/>
          <w:szCs w:val="22"/>
        </w:rPr>
        <w:t>mluvnej strane</w:t>
      </w:r>
      <w:r>
        <w:rPr>
          <w:rFonts w:ascii="Arial Narrow" w:hAnsi="Arial Narrow"/>
          <w:sz w:val="22"/>
          <w:szCs w:val="22"/>
        </w:rPr>
        <w:t>.</w:t>
      </w:r>
    </w:p>
    <w:p w:rsidR="0093208B" w:rsidRDefault="0093208B" w:rsidP="0093208B">
      <w:pPr>
        <w:pStyle w:val="Odsekzoznamu"/>
        <w:tabs>
          <w:tab w:val="clear" w:pos="2160"/>
          <w:tab w:val="clear" w:pos="2880"/>
          <w:tab w:val="clear" w:pos="4500"/>
        </w:tabs>
        <w:spacing w:line="24" w:lineRule="atLeast"/>
        <w:ind w:left="567"/>
        <w:jc w:val="both"/>
        <w:rPr>
          <w:rFonts w:ascii="Arial Narrow" w:hAnsi="Arial Narrow" w:cstheme="minorHAnsi"/>
          <w:sz w:val="22"/>
          <w:szCs w:val="22"/>
        </w:rPr>
      </w:pPr>
    </w:p>
    <w:p w:rsidR="00692F4B" w:rsidRDefault="00692F4B" w:rsidP="0093208B">
      <w:pPr>
        <w:pStyle w:val="Odsekzoznamu"/>
        <w:tabs>
          <w:tab w:val="clear" w:pos="2160"/>
          <w:tab w:val="clear" w:pos="2880"/>
          <w:tab w:val="clear" w:pos="4500"/>
        </w:tabs>
        <w:spacing w:line="24" w:lineRule="atLeast"/>
        <w:ind w:left="567"/>
        <w:jc w:val="both"/>
        <w:rPr>
          <w:rFonts w:ascii="Arial Narrow" w:hAnsi="Arial Narrow" w:cstheme="minorHAnsi"/>
          <w:sz w:val="22"/>
          <w:szCs w:val="22"/>
        </w:rPr>
      </w:pPr>
    </w:p>
    <w:p w:rsidR="00EE00D3" w:rsidRDefault="00EE00D3" w:rsidP="0093208B">
      <w:pPr>
        <w:pStyle w:val="Odsekzoznamu"/>
        <w:tabs>
          <w:tab w:val="clear" w:pos="2160"/>
          <w:tab w:val="clear" w:pos="2880"/>
          <w:tab w:val="clear" w:pos="4500"/>
        </w:tabs>
        <w:spacing w:line="24" w:lineRule="atLeast"/>
        <w:ind w:left="567"/>
        <w:jc w:val="both"/>
        <w:rPr>
          <w:rFonts w:ascii="Arial Narrow" w:hAnsi="Arial Narrow" w:cstheme="minorHAnsi"/>
          <w:sz w:val="22"/>
          <w:szCs w:val="22"/>
        </w:rPr>
      </w:pPr>
    </w:p>
    <w:p w:rsidR="00EE00D3" w:rsidRDefault="00EE00D3" w:rsidP="0093208B">
      <w:pPr>
        <w:pStyle w:val="Odsekzoznamu"/>
        <w:tabs>
          <w:tab w:val="clear" w:pos="2160"/>
          <w:tab w:val="clear" w:pos="2880"/>
          <w:tab w:val="clear" w:pos="4500"/>
        </w:tabs>
        <w:spacing w:line="24" w:lineRule="atLeast"/>
        <w:ind w:left="567"/>
        <w:jc w:val="both"/>
        <w:rPr>
          <w:rFonts w:ascii="Arial Narrow" w:hAnsi="Arial Narrow" w:cstheme="minorHAnsi"/>
          <w:sz w:val="22"/>
          <w:szCs w:val="22"/>
        </w:rPr>
      </w:pPr>
    </w:p>
    <w:p w:rsidR="009C1FFC" w:rsidRDefault="009C1FFC" w:rsidP="0093208B">
      <w:pPr>
        <w:pStyle w:val="Odsekzoznamu"/>
        <w:tabs>
          <w:tab w:val="clear" w:pos="2160"/>
          <w:tab w:val="clear" w:pos="2880"/>
          <w:tab w:val="clear" w:pos="4500"/>
        </w:tabs>
        <w:spacing w:line="24" w:lineRule="atLeast"/>
        <w:ind w:left="567"/>
        <w:jc w:val="both"/>
        <w:rPr>
          <w:rFonts w:ascii="Arial Narrow" w:hAnsi="Arial Narrow" w:cstheme="minorHAnsi"/>
          <w:sz w:val="22"/>
          <w:szCs w:val="22"/>
        </w:rPr>
      </w:pPr>
    </w:p>
    <w:p w:rsidR="0093208B" w:rsidRPr="00D75BDE" w:rsidRDefault="0093208B" w:rsidP="0093208B">
      <w:pPr>
        <w:spacing w:line="24" w:lineRule="atLeast"/>
        <w:ind w:left="720" w:hanging="720"/>
        <w:jc w:val="center"/>
        <w:rPr>
          <w:rFonts w:ascii="Arial Narrow" w:hAnsi="Arial Narrow" w:cstheme="minorHAnsi"/>
          <w:b/>
          <w:sz w:val="22"/>
          <w:szCs w:val="22"/>
        </w:rPr>
      </w:pPr>
      <w:r>
        <w:rPr>
          <w:rFonts w:ascii="Arial Narrow" w:hAnsi="Arial Narrow" w:cstheme="minorHAnsi"/>
          <w:b/>
          <w:sz w:val="22"/>
          <w:szCs w:val="22"/>
        </w:rPr>
        <w:lastRenderedPageBreak/>
        <w:t xml:space="preserve">Článok </w:t>
      </w:r>
      <w:r w:rsidRPr="00D75BDE">
        <w:rPr>
          <w:rFonts w:ascii="Arial Narrow" w:hAnsi="Arial Narrow" w:cstheme="minorHAnsi"/>
          <w:b/>
          <w:sz w:val="22"/>
          <w:szCs w:val="22"/>
        </w:rPr>
        <w:t>X.</w:t>
      </w:r>
    </w:p>
    <w:p w:rsidR="0093208B" w:rsidRPr="00D75BDE" w:rsidRDefault="0093208B" w:rsidP="0093208B">
      <w:pPr>
        <w:spacing w:line="24" w:lineRule="atLeast"/>
        <w:jc w:val="center"/>
        <w:rPr>
          <w:rFonts w:ascii="Arial Narrow" w:hAnsi="Arial Narrow" w:cstheme="minorHAnsi"/>
          <w:b/>
          <w:sz w:val="22"/>
          <w:szCs w:val="22"/>
        </w:rPr>
      </w:pPr>
      <w:r w:rsidRPr="00D75BDE">
        <w:rPr>
          <w:rFonts w:ascii="Arial Narrow" w:hAnsi="Arial Narrow" w:cstheme="minorHAnsi"/>
          <w:b/>
          <w:sz w:val="22"/>
          <w:szCs w:val="22"/>
        </w:rPr>
        <w:t>Ochrana a zabezpečenie dôverných informácií</w:t>
      </w:r>
    </w:p>
    <w:p w:rsidR="0093208B" w:rsidRDefault="00607318" w:rsidP="00607318">
      <w:p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10.1   </w:t>
      </w:r>
      <w:r w:rsidR="0093208B" w:rsidRPr="00D75BDE">
        <w:rPr>
          <w:rFonts w:ascii="Arial Narrow" w:hAnsi="Arial Narrow" w:cstheme="minorHAnsi"/>
          <w:sz w:val="22"/>
          <w:szCs w:val="22"/>
        </w:rPr>
        <w:t xml:space="preserve">V súvislosti s dôvernými informáciami sprístupnenými druhej </w:t>
      </w:r>
      <w:r w:rsidR="0093208B">
        <w:rPr>
          <w:rFonts w:ascii="Arial Narrow" w:hAnsi="Arial Narrow" w:cstheme="minorHAnsi"/>
          <w:sz w:val="22"/>
          <w:szCs w:val="22"/>
        </w:rPr>
        <w:t>Z</w:t>
      </w:r>
      <w:r w:rsidR="0093208B" w:rsidRPr="00D75BDE">
        <w:rPr>
          <w:rFonts w:ascii="Arial Narrow" w:hAnsi="Arial Narrow" w:cstheme="minorHAnsi"/>
          <w:sz w:val="22"/>
          <w:szCs w:val="22"/>
        </w:rPr>
        <w:t xml:space="preserve">mluvnej strane je každá </w:t>
      </w:r>
      <w:r w:rsidR="0093208B">
        <w:rPr>
          <w:rFonts w:ascii="Arial Narrow" w:hAnsi="Arial Narrow" w:cstheme="minorHAnsi"/>
          <w:sz w:val="22"/>
          <w:szCs w:val="22"/>
        </w:rPr>
        <w:t>Z</w:t>
      </w:r>
      <w:r w:rsidR="0093208B" w:rsidRPr="00D75BDE">
        <w:rPr>
          <w:rFonts w:ascii="Arial Narrow" w:hAnsi="Arial Narrow" w:cstheme="minorHAnsi"/>
          <w:sz w:val="22"/>
          <w:szCs w:val="22"/>
        </w:rPr>
        <w:t xml:space="preserve">mluvná strana povinná počas platnosti tejto </w:t>
      </w:r>
      <w:r w:rsidR="00394E97">
        <w:rPr>
          <w:rFonts w:ascii="Arial Narrow" w:hAnsi="Arial Narrow" w:cstheme="minorHAnsi"/>
          <w:sz w:val="22"/>
          <w:szCs w:val="22"/>
        </w:rPr>
        <w:t>Z</w:t>
      </w:r>
      <w:r w:rsidR="0093208B" w:rsidRPr="00D75BDE">
        <w:rPr>
          <w:rFonts w:ascii="Arial Narrow" w:hAnsi="Arial Narrow" w:cstheme="minorHAnsi"/>
          <w:sz w:val="22"/>
          <w:szCs w:val="22"/>
        </w:rPr>
        <w:t xml:space="preserve">mluvy a po dobu dvoch rokov po skončení platnosti tejto </w:t>
      </w:r>
      <w:r w:rsidR="00394E97">
        <w:rPr>
          <w:rFonts w:ascii="Arial Narrow" w:hAnsi="Arial Narrow" w:cstheme="minorHAnsi"/>
          <w:sz w:val="22"/>
          <w:szCs w:val="22"/>
        </w:rPr>
        <w:t>Z</w:t>
      </w:r>
      <w:r w:rsidR="0093208B" w:rsidRPr="00D75BDE">
        <w:rPr>
          <w:rFonts w:ascii="Arial Narrow" w:hAnsi="Arial Narrow" w:cstheme="minorHAnsi"/>
          <w:sz w:val="22"/>
          <w:szCs w:val="22"/>
        </w:rPr>
        <w:t xml:space="preserve">mluvy uchovávať a zabezpečovať utajenie a dôvernosť akýchkoľvek informácií označených za dôverné a nebude takéto informácie reprodukovať ani poskytovať tretím stranám bez predchádzajúceho písomného súhlasu druhej strany a ani ich využívať iným spôsobom, ako na naplnenie účelu tejto </w:t>
      </w:r>
      <w:r w:rsidR="00394E97">
        <w:rPr>
          <w:rFonts w:ascii="Arial Narrow" w:hAnsi="Arial Narrow" w:cstheme="minorHAnsi"/>
          <w:sz w:val="22"/>
          <w:szCs w:val="22"/>
        </w:rPr>
        <w:t>Z</w:t>
      </w:r>
      <w:r w:rsidR="0093208B" w:rsidRPr="00D75BDE">
        <w:rPr>
          <w:rFonts w:ascii="Arial Narrow" w:hAnsi="Arial Narrow" w:cstheme="minorHAnsi"/>
          <w:sz w:val="22"/>
          <w:szCs w:val="22"/>
        </w:rPr>
        <w:t>mluvy.</w:t>
      </w:r>
    </w:p>
    <w:p w:rsidR="00033E00" w:rsidRDefault="00033E00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</w:p>
    <w:p w:rsidR="0093208B" w:rsidRPr="00D75BDE" w:rsidRDefault="0093208B" w:rsidP="0093208B">
      <w:pPr>
        <w:pStyle w:val="CTLhead"/>
        <w:spacing w:line="24" w:lineRule="atLeast"/>
        <w:rPr>
          <w:rFonts w:ascii="Arial Narrow" w:hAnsi="Arial Narrow" w:cstheme="minorHAnsi"/>
          <w:noProof/>
          <w:sz w:val="22"/>
          <w:szCs w:val="22"/>
        </w:rPr>
      </w:pPr>
      <w:r>
        <w:rPr>
          <w:rFonts w:ascii="Arial Narrow" w:hAnsi="Arial Narrow" w:cstheme="minorHAnsi"/>
          <w:noProof/>
          <w:sz w:val="22"/>
          <w:szCs w:val="22"/>
        </w:rPr>
        <w:t xml:space="preserve"> Článok </w:t>
      </w:r>
      <w:r w:rsidRPr="00D75BDE">
        <w:rPr>
          <w:rFonts w:ascii="Arial Narrow" w:hAnsi="Arial Narrow" w:cstheme="minorHAnsi"/>
          <w:noProof/>
          <w:sz w:val="22"/>
          <w:szCs w:val="22"/>
        </w:rPr>
        <w:t>XI.</w:t>
      </w:r>
    </w:p>
    <w:p w:rsidR="0093208B" w:rsidRPr="00B72795" w:rsidRDefault="0093208B" w:rsidP="0093208B">
      <w:pPr>
        <w:spacing w:line="264" w:lineRule="auto"/>
        <w:ind w:left="357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:rsidR="0093208B" w:rsidRPr="009A0781" w:rsidRDefault="0093208B" w:rsidP="002933EC">
      <w:pPr>
        <w:pStyle w:val="Odsekzoznamu"/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9A0781">
        <w:rPr>
          <w:rFonts w:ascii="Arial Narrow" w:hAnsi="Arial Narrow"/>
          <w:sz w:val="22"/>
          <w:szCs w:val="22"/>
        </w:rPr>
        <w:t>Akákoľvek písomnosť alebo iné správy, ktoré sa doručujú v súvislosti s</w:t>
      </w:r>
      <w:r w:rsidR="00394E97">
        <w:rPr>
          <w:rFonts w:ascii="Arial Narrow" w:hAnsi="Arial Narrow"/>
          <w:sz w:val="22"/>
          <w:szCs w:val="22"/>
        </w:rPr>
        <w:t>o Zmluvou</w:t>
      </w:r>
      <w:r w:rsidRPr="009A0781">
        <w:rPr>
          <w:rFonts w:ascii="Arial Narrow" w:hAnsi="Arial Narrow"/>
          <w:sz w:val="22"/>
          <w:szCs w:val="22"/>
        </w:rPr>
        <w:t xml:space="preserve"> (každá z nich ďalej ako „Oznámenie“) musia byť:</w:t>
      </w:r>
    </w:p>
    <w:p w:rsidR="0093208B" w:rsidRPr="009A0781" w:rsidRDefault="0093208B" w:rsidP="002933EC">
      <w:pPr>
        <w:pStyle w:val="Odsekzoznamu"/>
        <w:numPr>
          <w:ilvl w:val="2"/>
          <w:numId w:val="1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9A0781">
        <w:rPr>
          <w:rFonts w:ascii="Arial Narrow" w:hAnsi="Arial Narrow"/>
          <w:sz w:val="22"/>
          <w:szCs w:val="22"/>
        </w:rPr>
        <w:t>v písomnej podobe,</w:t>
      </w:r>
    </w:p>
    <w:p w:rsidR="0093208B" w:rsidRPr="009A0781" w:rsidRDefault="0093208B" w:rsidP="002933EC">
      <w:pPr>
        <w:pStyle w:val="Odsekzoznamu"/>
        <w:numPr>
          <w:ilvl w:val="2"/>
          <w:numId w:val="15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9A0781">
        <w:rPr>
          <w:rFonts w:ascii="Arial Narrow" w:hAnsi="Arial Narrow"/>
          <w:sz w:val="22"/>
          <w:szCs w:val="22"/>
        </w:rPr>
        <w:t xml:space="preserve">doručené (i) osobne, (ii) poštou prvou triedou s uhradeným poštovným, (iii) kuriérom prostredníctvom kuriérskej spoločnosti alebo (iv) elektronickou poštou na adresy, ktoré budú oznámené v súlade s týmto článkom </w:t>
      </w:r>
      <w:r w:rsidR="00394E97">
        <w:rPr>
          <w:rFonts w:ascii="Arial Narrow" w:hAnsi="Arial Narrow"/>
          <w:sz w:val="22"/>
          <w:szCs w:val="22"/>
        </w:rPr>
        <w:t xml:space="preserve"> Z</w:t>
      </w:r>
      <w:r>
        <w:rPr>
          <w:rFonts w:ascii="Arial Narrow" w:hAnsi="Arial Narrow"/>
          <w:sz w:val="22"/>
          <w:szCs w:val="22"/>
        </w:rPr>
        <w:t>mluvy</w:t>
      </w:r>
      <w:r w:rsidRPr="009A0781">
        <w:rPr>
          <w:rFonts w:ascii="Arial Narrow" w:hAnsi="Arial Narrow"/>
          <w:sz w:val="22"/>
          <w:szCs w:val="22"/>
        </w:rPr>
        <w:t>.</w:t>
      </w:r>
    </w:p>
    <w:p w:rsidR="0093208B" w:rsidRPr="00B72795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Oznámenie poskytované Kupujúcemu bude zaslané na adresu uvedenú nižšie alebo inej osobe alebo na inú adresu, ktorú Kupujúci priebežne písomne oznámi Predávajúcemu v súlade s týmto článkom </w:t>
      </w:r>
      <w:r>
        <w:rPr>
          <w:rFonts w:ascii="Arial Narrow" w:hAnsi="Arial Narrow"/>
          <w:sz w:val="22"/>
          <w:szCs w:val="22"/>
        </w:rPr>
        <w:t xml:space="preserve"> </w:t>
      </w:r>
      <w:r w:rsidR="00394E97">
        <w:rPr>
          <w:rFonts w:ascii="Arial Narrow" w:hAnsi="Arial Narrow"/>
          <w:sz w:val="22"/>
          <w:szCs w:val="22"/>
        </w:rPr>
        <w:t>Z</w:t>
      </w:r>
      <w:r>
        <w:rPr>
          <w:rFonts w:ascii="Arial Narrow" w:hAnsi="Arial Narrow"/>
          <w:sz w:val="22"/>
          <w:szCs w:val="22"/>
        </w:rPr>
        <w:t>mluvy</w:t>
      </w:r>
      <w:r w:rsidRPr="00B72795">
        <w:rPr>
          <w:rFonts w:ascii="Arial Narrow" w:hAnsi="Arial Narrow"/>
          <w:sz w:val="22"/>
          <w:szCs w:val="22"/>
        </w:rPr>
        <w:t>:</w:t>
      </w:r>
    </w:p>
    <w:p w:rsidR="00394E97" w:rsidRDefault="00394E97" w:rsidP="0093208B">
      <w:pPr>
        <w:pStyle w:val="Odsekzoznamu"/>
        <w:tabs>
          <w:tab w:val="left" w:pos="567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Kupujúci:</w:t>
      </w:r>
    </w:p>
    <w:p w:rsidR="00394E97" w:rsidRPr="007C0DF9" w:rsidRDefault="0037336D" w:rsidP="0093208B">
      <w:pPr>
        <w:pStyle w:val="Odsekzoznamu"/>
        <w:tabs>
          <w:tab w:val="left" w:pos="567"/>
        </w:tabs>
        <w:ind w:left="567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Ministerstvo vnútra Slovenskej republiky</w:t>
      </w:r>
    </w:p>
    <w:p w:rsidR="0093208B" w:rsidRPr="007C0DF9" w:rsidRDefault="00394E97" w:rsidP="0093208B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>Račiansk</w:t>
      </w:r>
      <w:r w:rsidR="00C364CB">
        <w:rPr>
          <w:rFonts w:ascii="Arial Narrow" w:hAnsi="Arial Narrow"/>
        </w:rPr>
        <w:t>a</w:t>
      </w:r>
      <w:r>
        <w:rPr>
          <w:rFonts w:ascii="Arial Narrow" w:hAnsi="Arial Narrow"/>
        </w:rPr>
        <w:t xml:space="preserve"> 45</w:t>
      </w:r>
      <w:r w:rsidR="0093208B" w:rsidRPr="0037336D">
        <w:rPr>
          <w:rFonts w:ascii="Arial Narrow" w:hAnsi="Arial Narrow"/>
        </w:rPr>
        <w:t>, 812 72 Bratislava</w:t>
      </w:r>
      <w:bookmarkStart w:id="1" w:name="_GoBack"/>
      <w:bookmarkEnd w:id="1"/>
      <w:r w:rsidR="0093208B" w:rsidRPr="0037336D">
        <w:rPr>
          <w:rFonts w:ascii="Arial Narrow" w:hAnsi="Arial Narrow"/>
        </w:rPr>
        <w:t>, Slovenská</w:t>
      </w:r>
      <w:r w:rsidR="0093208B" w:rsidRPr="007C0DF9">
        <w:rPr>
          <w:rFonts w:ascii="Arial Narrow" w:hAnsi="Arial Narrow"/>
        </w:rPr>
        <w:t xml:space="preserve"> republika</w:t>
      </w:r>
    </w:p>
    <w:p w:rsidR="0093208B" w:rsidRPr="00B54E8F" w:rsidRDefault="0093208B" w:rsidP="0093208B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7C0DF9">
        <w:rPr>
          <w:rFonts w:ascii="Arial Narrow" w:hAnsi="Arial Narrow"/>
        </w:rPr>
        <w:t xml:space="preserve">k rukám: </w:t>
      </w:r>
      <w:r w:rsidR="00C364CB">
        <w:rPr>
          <w:rFonts w:ascii="Arial Narrow" w:hAnsi="Arial Narrow"/>
        </w:rPr>
        <w:t>xxxxxxxxxxxx</w:t>
      </w:r>
    </w:p>
    <w:p w:rsidR="0093208B" w:rsidRDefault="0093208B" w:rsidP="0093208B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B54E8F">
        <w:rPr>
          <w:rFonts w:ascii="Arial Narrow" w:hAnsi="Arial Narrow"/>
          <w:sz w:val="22"/>
          <w:szCs w:val="22"/>
        </w:rPr>
        <w:t xml:space="preserve">email: </w:t>
      </w:r>
      <w:r w:rsidR="00C364CB">
        <w:rPr>
          <w:rFonts w:ascii="Arial Narrow" w:hAnsi="Arial Narrow"/>
          <w:sz w:val="22"/>
          <w:szCs w:val="22"/>
        </w:rPr>
        <w:t>xxxxxxxxxxxxxx</w:t>
      </w:r>
      <w:r>
        <w:rPr>
          <w:rFonts w:ascii="Arial Narrow" w:hAnsi="Arial Narrow"/>
          <w:sz w:val="22"/>
          <w:szCs w:val="22"/>
        </w:rPr>
        <w:tab/>
      </w:r>
    </w:p>
    <w:p w:rsidR="0093208B" w:rsidRPr="00B72795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Oznámenie poskytované Predávajúcemu bude zaslané na adresu uvedenú nižšie alebo inej osobe alebo na inú adresu, ktorú Predávajúci priebežne písomne oznámi Kupujúcemu v súlade s týmto článkom </w:t>
      </w:r>
      <w:r>
        <w:rPr>
          <w:rFonts w:ascii="Arial Narrow" w:hAnsi="Arial Narrow"/>
          <w:sz w:val="22"/>
          <w:szCs w:val="22"/>
        </w:rPr>
        <w:t xml:space="preserve"> zmluvy</w:t>
      </w:r>
      <w:r w:rsidRPr="00B72795">
        <w:rPr>
          <w:rFonts w:ascii="Arial Narrow" w:hAnsi="Arial Narrow"/>
          <w:sz w:val="22"/>
          <w:szCs w:val="22"/>
        </w:rPr>
        <w:t>:</w:t>
      </w:r>
    </w:p>
    <w:p w:rsidR="0093208B" w:rsidRPr="009A40AA" w:rsidRDefault="0093208B" w:rsidP="0093208B">
      <w:pPr>
        <w:pStyle w:val="Odsekzoznamu"/>
        <w:tabs>
          <w:tab w:val="left" w:pos="567"/>
        </w:tabs>
        <w:ind w:left="709"/>
        <w:jc w:val="both"/>
        <w:rPr>
          <w:rFonts w:ascii="Arial Narrow" w:hAnsi="Arial Narrow"/>
          <w:i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  <w:lang w:eastAsia="en-GB"/>
        </w:rPr>
        <w:t>Predávajúci:</w:t>
      </w:r>
      <w:r>
        <w:rPr>
          <w:rFonts w:ascii="Arial Narrow" w:hAnsi="Arial Narrow"/>
          <w:sz w:val="22"/>
          <w:szCs w:val="22"/>
          <w:lang w:eastAsia="en-GB"/>
        </w:rPr>
        <w:t xml:space="preserve"> </w:t>
      </w:r>
    </w:p>
    <w:p w:rsidR="0093208B" w:rsidRPr="0099330A" w:rsidRDefault="0093208B" w:rsidP="0093208B">
      <w:pPr>
        <w:pStyle w:val="Odsekzoznamu"/>
        <w:tabs>
          <w:tab w:val="left" w:pos="567"/>
        </w:tabs>
        <w:ind w:left="709"/>
        <w:jc w:val="both"/>
        <w:rPr>
          <w:rFonts w:ascii="Arial Narrow" w:hAnsi="Arial Narrow"/>
          <w:bCs/>
          <w:sz w:val="22"/>
          <w:szCs w:val="22"/>
          <w:highlight w:val="yellow"/>
        </w:rPr>
      </w:pPr>
      <w:r w:rsidRPr="0099330A">
        <w:rPr>
          <w:rFonts w:ascii="Arial Narrow" w:hAnsi="Arial Narrow" w:cs="Arial"/>
          <w:sz w:val="22"/>
          <w:szCs w:val="22"/>
          <w:highlight w:val="yellow"/>
        </w:rPr>
        <w:t>xxxxxxxxxxxx</w:t>
      </w:r>
    </w:p>
    <w:p w:rsidR="0093208B" w:rsidRPr="0099330A" w:rsidRDefault="0093208B" w:rsidP="0093208B">
      <w:pPr>
        <w:pStyle w:val="Bezriadkovania1"/>
        <w:tabs>
          <w:tab w:val="left" w:pos="567"/>
        </w:tabs>
        <w:ind w:left="709"/>
        <w:rPr>
          <w:rFonts w:ascii="Arial Narrow" w:hAnsi="Arial Narrow"/>
          <w:highlight w:val="yellow"/>
        </w:rPr>
      </w:pPr>
      <w:r w:rsidRPr="0099330A">
        <w:rPr>
          <w:rFonts w:ascii="Arial Narrow" w:hAnsi="Arial Narrow"/>
          <w:highlight w:val="yellow"/>
        </w:rPr>
        <w:t>xxxxxxxxxxxx</w:t>
      </w:r>
    </w:p>
    <w:p w:rsidR="0093208B" w:rsidRPr="0099330A" w:rsidRDefault="0093208B" w:rsidP="0093208B">
      <w:pPr>
        <w:pStyle w:val="Bezriadkovania1"/>
        <w:tabs>
          <w:tab w:val="left" w:pos="567"/>
        </w:tabs>
        <w:ind w:left="709"/>
        <w:rPr>
          <w:rFonts w:ascii="Arial Narrow" w:hAnsi="Arial Narrow"/>
          <w:highlight w:val="yellow"/>
        </w:rPr>
      </w:pPr>
      <w:r w:rsidRPr="0099330A">
        <w:rPr>
          <w:rFonts w:ascii="Arial Narrow" w:hAnsi="Arial Narrow"/>
          <w:highlight w:val="yellow"/>
        </w:rPr>
        <w:t>xxxxxxxxxxxxxxxx</w:t>
      </w:r>
    </w:p>
    <w:p w:rsidR="0093208B" w:rsidRPr="0099330A" w:rsidRDefault="0093208B" w:rsidP="0093208B">
      <w:pPr>
        <w:pStyle w:val="Bezriadkovania1"/>
        <w:tabs>
          <w:tab w:val="left" w:pos="567"/>
        </w:tabs>
        <w:ind w:left="709"/>
        <w:rPr>
          <w:rFonts w:ascii="Arial Narrow" w:hAnsi="Arial Narrow"/>
          <w:highlight w:val="yellow"/>
        </w:rPr>
      </w:pPr>
      <w:r w:rsidRPr="0099330A">
        <w:rPr>
          <w:rFonts w:ascii="Arial Narrow" w:hAnsi="Arial Narrow"/>
          <w:highlight w:val="yellow"/>
        </w:rPr>
        <w:t>k rukám: xxxxxxxxxxxxxxxxxx</w:t>
      </w:r>
      <w:r w:rsidRPr="0099330A">
        <w:rPr>
          <w:rFonts w:ascii="Arial Narrow" w:hAnsi="Arial Narrow"/>
          <w:highlight w:val="yellow"/>
        </w:rPr>
        <w:tab/>
      </w:r>
      <w:r w:rsidRPr="0099330A">
        <w:rPr>
          <w:rFonts w:ascii="Arial Narrow" w:hAnsi="Arial Narrow"/>
          <w:highlight w:val="yellow"/>
        </w:rPr>
        <w:tab/>
      </w:r>
    </w:p>
    <w:p w:rsidR="0093208B" w:rsidRDefault="0093208B" w:rsidP="0093208B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99330A">
        <w:rPr>
          <w:rFonts w:ascii="Arial Narrow" w:hAnsi="Arial Narrow"/>
          <w:sz w:val="22"/>
          <w:szCs w:val="22"/>
          <w:highlight w:val="yellow"/>
        </w:rPr>
        <w:t xml:space="preserve">   email: xxxxxxxxxxxxxxxxxxxxx</w:t>
      </w:r>
      <w:r>
        <w:rPr>
          <w:rFonts w:ascii="Arial Narrow" w:hAnsi="Arial Narrow"/>
          <w:sz w:val="22"/>
          <w:szCs w:val="22"/>
        </w:rPr>
        <w:tab/>
      </w:r>
    </w:p>
    <w:p w:rsidR="0093208B" w:rsidRPr="00B72795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:rsidR="0093208B" w:rsidRPr="009A0781" w:rsidRDefault="0093208B" w:rsidP="002933EC">
      <w:pPr>
        <w:pStyle w:val="Odsekzoznamu"/>
        <w:numPr>
          <w:ilvl w:val="2"/>
          <w:numId w:val="1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9A0781">
        <w:rPr>
          <w:rFonts w:ascii="Arial Narrow" w:hAnsi="Arial Narrow"/>
          <w:sz w:val="22"/>
          <w:szCs w:val="22"/>
        </w:rPr>
        <w:t>v čase jeho doručenia (alebo odmietnutia jeho prevzatia), pokiaľ sa doručuje osobne alebo kuriérom; alebo</w:t>
      </w:r>
    </w:p>
    <w:p w:rsidR="0093208B" w:rsidRPr="009A0781" w:rsidRDefault="0093208B" w:rsidP="002933EC">
      <w:pPr>
        <w:pStyle w:val="Odsekzoznamu"/>
        <w:numPr>
          <w:ilvl w:val="2"/>
          <w:numId w:val="1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9A0781">
        <w:rPr>
          <w:rFonts w:ascii="Arial Narrow" w:hAnsi="Arial Narrow"/>
          <w:sz w:val="22"/>
          <w:szCs w:val="22"/>
        </w:rPr>
        <w:t>v čase jeho doručenia, ale najneskôr v piaty (5) kalendárny deň po jeho odoslaní, pokiaľ sa doručuje ako poštová zásielka prvej triedy s uhradeným poštovným; alebo</w:t>
      </w:r>
    </w:p>
    <w:p w:rsidR="0093208B" w:rsidRPr="009A0781" w:rsidRDefault="0093208B" w:rsidP="002933EC">
      <w:pPr>
        <w:pStyle w:val="Odsekzoznamu"/>
        <w:numPr>
          <w:ilvl w:val="2"/>
          <w:numId w:val="15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9A0781">
        <w:rPr>
          <w:rFonts w:ascii="Arial Narrow" w:hAnsi="Arial Narrow"/>
          <w:sz w:val="22"/>
          <w:szCs w:val="22"/>
        </w:rPr>
        <w:t>v čase jeho doručenia, ale najneskôr nasledujúci kalendárny deň po jeho odoslaní, pokiaľ sa doručuje prostredníctvom elektronickej pošty.</w:t>
      </w:r>
    </w:p>
    <w:p w:rsidR="0093208B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Zmluvné strany sa dohodli, že pohľadávky vyplývajúce z tejto zmluvy môžu byť postúpené na tretie osoby len s predchádzajúcim písomným súhlasom dlžníka.</w:t>
      </w:r>
    </w:p>
    <w:p w:rsidR="0093208B" w:rsidRPr="00E32F61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b/>
          <w:sz w:val="22"/>
          <w:szCs w:val="22"/>
        </w:rPr>
      </w:pPr>
      <w:r w:rsidRPr="009E1184">
        <w:rPr>
          <w:rFonts w:ascii="Arial Narrow" w:hAnsi="Arial Narrow"/>
          <w:sz w:val="22"/>
          <w:szCs w:val="22"/>
        </w:rPr>
        <w:t>V prípade</w:t>
      </w:r>
      <w:r w:rsidRPr="009E1184">
        <w:rPr>
          <w:rFonts w:ascii="Arial Narrow" w:hAnsi="Arial Narrow"/>
          <w:b/>
          <w:sz w:val="22"/>
          <w:szCs w:val="22"/>
        </w:rPr>
        <w:t xml:space="preserve"> </w:t>
      </w:r>
      <w:r w:rsidRPr="009E1184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</w:t>
      </w:r>
      <w:r>
        <w:rPr>
          <w:rFonts w:ascii="Arial Narrow" w:hAnsi="Arial Narrow"/>
          <w:sz w:val="22"/>
          <w:szCs w:val="22"/>
        </w:rPr>
        <w:t>Z</w:t>
      </w:r>
      <w:r w:rsidRPr="009E1184">
        <w:rPr>
          <w:rFonts w:ascii="Arial Narrow" w:hAnsi="Arial Narrow"/>
          <w:sz w:val="22"/>
          <w:szCs w:val="22"/>
        </w:rPr>
        <w:t xml:space="preserve">mluvnú stranu, bankového spojenia a čísla účtu, oznámi strana, ktorej sa niektorá z uvedených zmien týka, písomnou formou túto skutočnosť druhej </w:t>
      </w:r>
      <w:r>
        <w:rPr>
          <w:rFonts w:ascii="Arial Narrow" w:hAnsi="Arial Narrow"/>
          <w:sz w:val="22"/>
          <w:szCs w:val="22"/>
        </w:rPr>
        <w:t>Z</w:t>
      </w:r>
      <w:r w:rsidRPr="009E1184">
        <w:rPr>
          <w:rFonts w:ascii="Arial Narrow" w:hAnsi="Arial Narrow"/>
          <w:sz w:val="22"/>
          <w:szCs w:val="22"/>
        </w:rPr>
        <w:t xml:space="preserve">mluvnej strane a to bez zbytočného odkladu, inak povinná </w:t>
      </w:r>
      <w:r>
        <w:rPr>
          <w:rFonts w:ascii="Arial Narrow" w:hAnsi="Arial Narrow"/>
          <w:sz w:val="22"/>
          <w:szCs w:val="22"/>
        </w:rPr>
        <w:t>Z</w:t>
      </w:r>
      <w:r w:rsidRPr="009E1184">
        <w:rPr>
          <w:rFonts w:ascii="Arial Narrow" w:hAnsi="Arial Narrow"/>
          <w:sz w:val="22"/>
          <w:szCs w:val="22"/>
        </w:rPr>
        <w:t xml:space="preserve">mluvná strana zodpovedá za všetky škody z toho vyplývajúce alebo náklady, </w:t>
      </w:r>
      <w:r w:rsidRPr="00F540C8">
        <w:rPr>
          <w:rFonts w:ascii="Arial Narrow" w:hAnsi="Arial Narrow"/>
          <w:sz w:val="22"/>
          <w:szCs w:val="22"/>
        </w:rPr>
        <w:t xml:space="preserve">ktoré v tejto súvislosti musela vynaložiť druhá </w:t>
      </w:r>
      <w:r>
        <w:rPr>
          <w:rFonts w:ascii="Arial Narrow" w:hAnsi="Arial Narrow"/>
          <w:sz w:val="22"/>
          <w:szCs w:val="22"/>
        </w:rPr>
        <w:t>Z</w:t>
      </w:r>
      <w:r w:rsidRPr="00F540C8">
        <w:rPr>
          <w:rFonts w:ascii="Arial Narrow" w:hAnsi="Arial Narrow"/>
          <w:sz w:val="22"/>
          <w:szCs w:val="22"/>
        </w:rPr>
        <w:t>mluvná strana.</w:t>
      </w:r>
    </w:p>
    <w:p w:rsidR="0093208B" w:rsidRPr="00B72795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Táto </w:t>
      </w:r>
      <w:r w:rsidR="00394E97">
        <w:rPr>
          <w:rFonts w:ascii="Arial Narrow" w:hAnsi="Arial Narrow"/>
          <w:sz w:val="22"/>
          <w:szCs w:val="22"/>
        </w:rPr>
        <w:t>Z</w:t>
      </w:r>
      <w:r>
        <w:rPr>
          <w:rFonts w:ascii="Arial Narrow" w:hAnsi="Arial Narrow"/>
          <w:sz w:val="22"/>
          <w:szCs w:val="22"/>
        </w:rPr>
        <w:t>mluva</w:t>
      </w:r>
      <w:r w:rsidRPr="00B72795">
        <w:rPr>
          <w:rFonts w:ascii="Arial Narrow" w:hAnsi="Arial Narrow"/>
          <w:sz w:val="22"/>
          <w:szCs w:val="22"/>
        </w:rPr>
        <w:t xml:space="preserve"> môže byť doplnená alebo zmenená v súlade s právnymi predpismi len písomnými </w:t>
      </w:r>
      <w:r>
        <w:rPr>
          <w:rFonts w:ascii="Arial Narrow" w:hAnsi="Arial Narrow"/>
          <w:sz w:val="22"/>
          <w:szCs w:val="22"/>
        </w:rPr>
        <w:t xml:space="preserve">očíslovanými </w:t>
      </w:r>
      <w:r w:rsidRPr="00B72795">
        <w:rPr>
          <w:rFonts w:ascii="Arial Narrow" w:hAnsi="Arial Narrow"/>
          <w:sz w:val="22"/>
          <w:szCs w:val="22"/>
        </w:rPr>
        <w:t>dodatkami</w:t>
      </w:r>
      <w:r>
        <w:rPr>
          <w:rFonts w:ascii="Arial Narrow" w:hAnsi="Arial Narrow"/>
          <w:sz w:val="22"/>
          <w:szCs w:val="22"/>
        </w:rPr>
        <w:t xml:space="preserve">, ktoré sa po </w:t>
      </w:r>
      <w:r w:rsidRPr="00B72795">
        <w:rPr>
          <w:rFonts w:ascii="Arial Narrow" w:hAnsi="Arial Narrow"/>
          <w:sz w:val="22"/>
          <w:szCs w:val="22"/>
        </w:rPr>
        <w:t>odsúhlasen</w:t>
      </w:r>
      <w:r>
        <w:rPr>
          <w:rFonts w:ascii="Arial Narrow" w:hAnsi="Arial Narrow"/>
          <w:sz w:val="22"/>
          <w:szCs w:val="22"/>
        </w:rPr>
        <w:t>í</w:t>
      </w:r>
      <w:r w:rsidRPr="00B72795">
        <w:rPr>
          <w:rFonts w:ascii="Arial Narrow" w:hAnsi="Arial Narrow"/>
          <w:sz w:val="22"/>
          <w:szCs w:val="22"/>
        </w:rPr>
        <w:t xml:space="preserve"> obidvoma </w:t>
      </w:r>
      <w:r>
        <w:rPr>
          <w:rFonts w:ascii="Arial Narrow" w:hAnsi="Arial Narrow"/>
          <w:sz w:val="22"/>
          <w:szCs w:val="22"/>
        </w:rPr>
        <w:t>Z</w:t>
      </w:r>
      <w:r w:rsidRPr="00B72795">
        <w:rPr>
          <w:rFonts w:ascii="Arial Narrow" w:hAnsi="Arial Narrow"/>
          <w:sz w:val="22"/>
          <w:szCs w:val="22"/>
        </w:rPr>
        <w:t>mluvnými stranami</w:t>
      </w:r>
      <w:r>
        <w:rPr>
          <w:rFonts w:ascii="Arial Narrow" w:hAnsi="Arial Narrow"/>
          <w:sz w:val="22"/>
          <w:szCs w:val="22"/>
        </w:rPr>
        <w:t xml:space="preserve"> stávajú neoddeliteľnou súčasťou tejto  </w:t>
      </w:r>
      <w:r w:rsidR="00394E97">
        <w:rPr>
          <w:rFonts w:ascii="Arial Narrow" w:hAnsi="Arial Narrow"/>
          <w:sz w:val="22"/>
          <w:szCs w:val="22"/>
        </w:rPr>
        <w:t>Z</w:t>
      </w:r>
      <w:r>
        <w:rPr>
          <w:rFonts w:ascii="Arial Narrow" w:hAnsi="Arial Narrow"/>
          <w:sz w:val="22"/>
          <w:szCs w:val="22"/>
        </w:rPr>
        <w:t>mluvy</w:t>
      </w:r>
      <w:r w:rsidRPr="00B72795">
        <w:rPr>
          <w:rFonts w:ascii="Arial Narrow" w:hAnsi="Arial Narrow"/>
          <w:sz w:val="22"/>
          <w:szCs w:val="22"/>
        </w:rPr>
        <w:t>.</w:t>
      </w:r>
    </w:p>
    <w:p w:rsidR="0093208B" w:rsidRPr="00B72795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V ostatných právach a povinnostiach touto </w:t>
      </w:r>
      <w:r w:rsidR="00394E97">
        <w:rPr>
          <w:rFonts w:ascii="Arial Narrow" w:hAnsi="Arial Narrow"/>
          <w:sz w:val="22"/>
          <w:szCs w:val="22"/>
        </w:rPr>
        <w:t>Z</w:t>
      </w:r>
      <w:r>
        <w:rPr>
          <w:rFonts w:ascii="Arial Narrow" w:hAnsi="Arial Narrow"/>
          <w:sz w:val="22"/>
          <w:szCs w:val="22"/>
        </w:rPr>
        <w:t>mluvou</w:t>
      </w:r>
      <w:r w:rsidRPr="00B72795">
        <w:rPr>
          <w:rFonts w:ascii="Arial Narrow" w:hAnsi="Arial Narrow"/>
          <w:sz w:val="22"/>
          <w:szCs w:val="22"/>
        </w:rPr>
        <w:t xml:space="preserve"> neupravených platia príslušné ustanovenia </w:t>
      </w:r>
      <w:r>
        <w:rPr>
          <w:rFonts w:ascii="Arial Narrow" w:hAnsi="Arial Narrow"/>
          <w:sz w:val="22"/>
          <w:szCs w:val="22"/>
        </w:rPr>
        <w:t>Obchodného zákonníka</w:t>
      </w:r>
      <w:r w:rsidRPr="00B7279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a ostatných všeobecne záväzných právnych predpisov </w:t>
      </w:r>
      <w:r w:rsidRPr="00B72795">
        <w:rPr>
          <w:rFonts w:ascii="Arial Narrow" w:hAnsi="Arial Narrow"/>
          <w:sz w:val="22"/>
          <w:szCs w:val="22"/>
        </w:rPr>
        <w:t>platn</w:t>
      </w:r>
      <w:r>
        <w:rPr>
          <w:rFonts w:ascii="Arial Narrow" w:hAnsi="Arial Narrow"/>
          <w:sz w:val="22"/>
          <w:szCs w:val="22"/>
        </w:rPr>
        <w:t>ých</w:t>
      </w:r>
      <w:r w:rsidRPr="00B72795">
        <w:rPr>
          <w:rFonts w:ascii="Arial Narrow" w:hAnsi="Arial Narrow"/>
          <w:sz w:val="22"/>
          <w:szCs w:val="22"/>
        </w:rPr>
        <w:t xml:space="preserve"> v Slovenskej republike.</w:t>
      </w:r>
    </w:p>
    <w:p w:rsidR="0093208B" w:rsidRPr="00B72795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Zmluvné</w:t>
      </w:r>
      <w:r w:rsidRPr="00B72795">
        <w:rPr>
          <w:rFonts w:ascii="Arial Narrow" w:hAnsi="Arial Narrow"/>
          <w:sz w:val="22"/>
          <w:szCs w:val="22"/>
        </w:rPr>
        <w:t xml:space="preserve"> strany sa dohodli, že prípadné spory vyplývajúce z plnenia tejto </w:t>
      </w:r>
      <w:r w:rsidR="00394E97">
        <w:rPr>
          <w:rFonts w:ascii="Arial Narrow" w:hAnsi="Arial Narrow"/>
          <w:sz w:val="22"/>
          <w:szCs w:val="22"/>
        </w:rPr>
        <w:t>Z</w:t>
      </w:r>
      <w:r>
        <w:rPr>
          <w:rFonts w:ascii="Arial Narrow" w:hAnsi="Arial Narrow"/>
          <w:sz w:val="22"/>
          <w:szCs w:val="22"/>
        </w:rPr>
        <w:t>mluvy</w:t>
      </w:r>
      <w:r w:rsidRPr="00B72795">
        <w:rPr>
          <w:rFonts w:ascii="Arial Narrow" w:hAnsi="Arial Narrow"/>
          <w:sz w:val="22"/>
          <w:szCs w:val="22"/>
        </w:rPr>
        <w:t xml:space="preserve"> budú riešiť najprv dohodou alebo zmierom. Ak nepríde k dohode, bude vec riešiť vecne a miestne príslušný súd Slovenskej republiky.</w:t>
      </w:r>
    </w:p>
    <w:p w:rsidR="0093208B" w:rsidRPr="00E32F61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E32F61">
        <w:rPr>
          <w:rFonts w:ascii="Arial Narrow" w:hAnsi="Arial Narrow" w:cs="Arial"/>
          <w:sz w:val="22"/>
          <w:szCs w:val="22"/>
        </w:rPr>
        <w:lastRenderedPageBreak/>
        <w:t xml:space="preserve">Zmluvné strany vyhlasujú, že </w:t>
      </w:r>
      <w:r w:rsidR="00394E97">
        <w:rPr>
          <w:rFonts w:ascii="Arial Narrow" w:hAnsi="Arial Narrow" w:cs="Arial"/>
          <w:sz w:val="22"/>
          <w:szCs w:val="22"/>
        </w:rPr>
        <w:t>Z</w:t>
      </w:r>
      <w:r w:rsidRPr="00E32F61">
        <w:rPr>
          <w:rFonts w:ascii="Arial Narrow" w:hAnsi="Arial Narrow" w:cs="Arial"/>
          <w:sz w:val="22"/>
          <w:szCs w:val="22"/>
        </w:rPr>
        <w:t>mluvu uzatvorili slobodne a vážne, nie v tiesni a za nápadne nevýhodných podmienok, prečítali ju, porozumeli jej a nemajú proti jej forme a obsahu žiadne výhrady, čo potvrdzujú vlastnoručnými podpismi.</w:t>
      </w:r>
    </w:p>
    <w:p w:rsidR="0093208B" w:rsidRPr="00B72795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Táto </w:t>
      </w:r>
      <w:r w:rsidR="00394E97">
        <w:rPr>
          <w:rFonts w:ascii="Arial Narrow" w:hAnsi="Arial Narrow"/>
          <w:sz w:val="22"/>
          <w:szCs w:val="22"/>
        </w:rPr>
        <w:t>Z</w:t>
      </w:r>
      <w:r>
        <w:rPr>
          <w:rFonts w:ascii="Arial Narrow" w:hAnsi="Arial Narrow"/>
          <w:sz w:val="22"/>
          <w:szCs w:val="22"/>
        </w:rPr>
        <w:t>mluva</w:t>
      </w:r>
      <w:r w:rsidRPr="00B72795">
        <w:rPr>
          <w:rFonts w:ascii="Arial Narrow" w:hAnsi="Arial Narrow"/>
          <w:sz w:val="22"/>
          <w:szCs w:val="22"/>
        </w:rPr>
        <w:t xml:space="preserve"> je vyhotovená v </w:t>
      </w:r>
      <w:r>
        <w:rPr>
          <w:rFonts w:ascii="Arial Narrow" w:hAnsi="Arial Narrow"/>
          <w:sz w:val="22"/>
          <w:szCs w:val="22"/>
        </w:rPr>
        <w:t>piatich</w:t>
      </w:r>
      <w:r w:rsidRPr="00B72795">
        <w:rPr>
          <w:rFonts w:ascii="Arial Narrow" w:hAnsi="Arial Narrow"/>
          <w:sz w:val="22"/>
          <w:szCs w:val="22"/>
        </w:rPr>
        <w:t xml:space="preserve"> rovnopisoch</w:t>
      </w:r>
      <w:r>
        <w:rPr>
          <w:rFonts w:ascii="Arial Narrow" w:hAnsi="Arial Narrow"/>
          <w:sz w:val="22"/>
          <w:szCs w:val="22"/>
        </w:rPr>
        <w:t xml:space="preserve"> s platnosťou originálu</w:t>
      </w:r>
      <w:r w:rsidRPr="00B72795">
        <w:rPr>
          <w:rFonts w:ascii="Arial Narrow" w:hAnsi="Arial Narrow"/>
          <w:sz w:val="22"/>
          <w:szCs w:val="22"/>
        </w:rPr>
        <w:t xml:space="preserve">, pričom </w:t>
      </w:r>
      <w:r>
        <w:rPr>
          <w:rFonts w:ascii="Arial Narrow" w:hAnsi="Arial Narrow"/>
          <w:sz w:val="22"/>
          <w:szCs w:val="22"/>
        </w:rPr>
        <w:t xml:space="preserve">Predávajúci obdrží dva rovnopisy a Kupujúci </w:t>
      </w:r>
      <w:r w:rsidRPr="00B72795">
        <w:rPr>
          <w:rFonts w:ascii="Arial Narrow" w:hAnsi="Arial Narrow"/>
          <w:sz w:val="22"/>
          <w:szCs w:val="22"/>
        </w:rPr>
        <w:t xml:space="preserve">obdrží </w:t>
      </w:r>
      <w:r w:rsidRPr="00AD2198">
        <w:rPr>
          <w:rFonts w:ascii="Arial Narrow" w:hAnsi="Arial Narrow"/>
          <w:sz w:val="22"/>
          <w:szCs w:val="22"/>
        </w:rPr>
        <w:t>tri r</w:t>
      </w:r>
      <w:r w:rsidRPr="00B72795">
        <w:rPr>
          <w:rFonts w:ascii="Arial Narrow" w:hAnsi="Arial Narrow"/>
          <w:sz w:val="22"/>
          <w:szCs w:val="22"/>
        </w:rPr>
        <w:t>ovnopisy.</w:t>
      </w:r>
    </w:p>
    <w:p w:rsidR="0093208B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Táto </w:t>
      </w:r>
      <w:r w:rsidR="00394E97">
        <w:rPr>
          <w:rFonts w:ascii="Arial Narrow" w:hAnsi="Arial Narrow"/>
          <w:sz w:val="22"/>
          <w:szCs w:val="22"/>
        </w:rPr>
        <w:t>Z</w:t>
      </w:r>
      <w:r>
        <w:rPr>
          <w:rFonts w:ascii="Arial Narrow" w:hAnsi="Arial Narrow"/>
          <w:sz w:val="22"/>
          <w:szCs w:val="22"/>
        </w:rPr>
        <w:t>mluva</w:t>
      </w:r>
      <w:r w:rsidRPr="00B72795">
        <w:rPr>
          <w:rFonts w:ascii="Arial Narrow" w:hAnsi="Arial Narrow"/>
          <w:sz w:val="22"/>
          <w:szCs w:val="22"/>
        </w:rPr>
        <w:t xml:space="preserve"> nadobúda platnosť dňom jej podpisu obidvoma </w:t>
      </w:r>
      <w:r>
        <w:rPr>
          <w:rFonts w:ascii="Arial Narrow" w:hAnsi="Arial Narrow"/>
          <w:sz w:val="22"/>
          <w:szCs w:val="22"/>
        </w:rPr>
        <w:t>Z</w:t>
      </w:r>
      <w:r w:rsidRPr="00B72795">
        <w:rPr>
          <w:rFonts w:ascii="Arial Narrow" w:hAnsi="Arial Narrow"/>
          <w:sz w:val="22"/>
          <w:szCs w:val="22"/>
        </w:rPr>
        <w:t xml:space="preserve">mluvnými stranami a účinnosť dňom nasledujúcim po dni jej zverejnenia v Centrálnom registri zmlúv, ktorý vedie Úrad vlády SR, v súlade so zákonom č. 546/2010 Z. z., ktorým sa dopĺňa zákon č. 40/1964 Zb. Občiansky zákonník v znení neskorších predpisov, a ktorými sa menia a dopĺňajú niektoré zákony. </w:t>
      </w:r>
      <w:r>
        <w:rPr>
          <w:rFonts w:ascii="Arial Narrow" w:hAnsi="Arial Narrow"/>
          <w:sz w:val="22"/>
          <w:szCs w:val="22"/>
        </w:rPr>
        <w:t>Zmluvu</w:t>
      </w:r>
      <w:r w:rsidRPr="00B72795">
        <w:rPr>
          <w:rFonts w:ascii="Arial Narrow" w:hAnsi="Arial Narrow"/>
          <w:sz w:val="22"/>
          <w:szCs w:val="22"/>
        </w:rPr>
        <w:t xml:space="preserve"> zverejní </w:t>
      </w:r>
      <w:r>
        <w:rPr>
          <w:rFonts w:ascii="Arial Narrow" w:hAnsi="Arial Narrow"/>
          <w:sz w:val="22"/>
          <w:szCs w:val="22"/>
        </w:rPr>
        <w:t>K</w:t>
      </w:r>
      <w:r w:rsidRPr="00B72795">
        <w:rPr>
          <w:rFonts w:ascii="Arial Narrow" w:hAnsi="Arial Narrow"/>
          <w:sz w:val="22"/>
          <w:szCs w:val="22"/>
        </w:rPr>
        <w:t>upujúci.</w:t>
      </w:r>
    </w:p>
    <w:p w:rsidR="0093208B" w:rsidRPr="00B72795" w:rsidRDefault="0093208B" w:rsidP="002933EC">
      <w:pPr>
        <w:numPr>
          <w:ilvl w:val="1"/>
          <w:numId w:val="1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Zmluva</w:t>
      </w:r>
      <w:r w:rsidRPr="00B72795">
        <w:rPr>
          <w:rFonts w:ascii="Arial Narrow" w:hAnsi="Arial Narrow"/>
          <w:sz w:val="22"/>
          <w:szCs w:val="22"/>
        </w:rPr>
        <w:t xml:space="preserve"> má nasledujúce prílohy, ktoré tvoria jej neoddeliteľnú súčasť:</w:t>
      </w:r>
    </w:p>
    <w:p w:rsidR="0093208B" w:rsidRPr="00BA030F" w:rsidRDefault="0093208B" w:rsidP="00BA030F">
      <w:pPr>
        <w:numPr>
          <w:ilvl w:val="2"/>
          <w:numId w:val="15"/>
        </w:numPr>
        <w:tabs>
          <w:tab w:val="clear" w:pos="2160"/>
          <w:tab w:val="clear" w:pos="2880"/>
          <w:tab w:val="clear" w:pos="4500"/>
          <w:tab w:val="num" w:pos="1430"/>
          <w:tab w:val="left" w:pos="1701"/>
        </w:tabs>
        <w:ind w:left="3544" w:hanging="283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</w:t>
      </w:r>
      <w:r w:rsidRPr="00D61578">
        <w:rPr>
          <w:rFonts w:ascii="Arial Narrow" w:hAnsi="Arial Narrow"/>
          <w:sz w:val="22"/>
          <w:szCs w:val="22"/>
        </w:rPr>
        <w:t>Príloha č. 1:</w:t>
      </w:r>
      <w:r w:rsidRPr="00D61578">
        <w:rPr>
          <w:rFonts w:ascii="Arial Narrow" w:hAnsi="Arial Narrow"/>
          <w:sz w:val="22"/>
          <w:szCs w:val="22"/>
        </w:rPr>
        <w:tab/>
      </w:r>
      <w:r w:rsidR="00BA030F">
        <w:rPr>
          <w:rFonts w:ascii="Arial Narrow" w:hAnsi="Arial Narrow"/>
          <w:sz w:val="22"/>
          <w:szCs w:val="22"/>
        </w:rPr>
        <w:t>O</w:t>
      </w:r>
      <w:r w:rsidRPr="00D61578">
        <w:rPr>
          <w:rFonts w:ascii="Arial Narrow" w:hAnsi="Arial Narrow"/>
          <w:sz w:val="22"/>
          <w:szCs w:val="22"/>
        </w:rPr>
        <w:t>pis predmetu zákazky</w:t>
      </w:r>
      <w:r w:rsidR="00BA030F">
        <w:rPr>
          <w:rFonts w:ascii="Arial Narrow" w:hAnsi="Arial Narrow"/>
          <w:sz w:val="22"/>
          <w:szCs w:val="22"/>
        </w:rPr>
        <w:t xml:space="preserve">, technické požiadavky </w:t>
      </w:r>
      <w:r>
        <w:rPr>
          <w:rFonts w:ascii="Arial Narrow" w:hAnsi="Arial Narrow"/>
          <w:sz w:val="22"/>
          <w:szCs w:val="22"/>
        </w:rPr>
        <w:t>použit</w:t>
      </w:r>
      <w:r w:rsidR="00BA030F">
        <w:rPr>
          <w:rFonts w:ascii="Arial Narrow" w:hAnsi="Arial Narrow"/>
          <w:sz w:val="22"/>
          <w:szCs w:val="22"/>
        </w:rPr>
        <w:t xml:space="preserve">é v súťažných     podkladoch a ponuka </w:t>
      </w:r>
      <w:r w:rsidRPr="00BA030F">
        <w:rPr>
          <w:rFonts w:ascii="Arial Narrow" w:hAnsi="Arial Narrow"/>
          <w:sz w:val="22"/>
          <w:szCs w:val="22"/>
        </w:rPr>
        <w:t>Predávajúceho predložená do verejného obstarávania</w:t>
      </w:r>
      <w:r w:rsidRPr="00BA030F">
        <w:rPr>
          <w:rFonts w:ascii="Arial Narrow" w:hAnsi="Arial Narrow" w:cs="Arial"/>
          <w:sz w:val="22"/>
          <w:szCs w:val="22"/>
        </w:rPr>
        <w:t xml:space="preserve">                         </w:t>
      </w:r>
    </w:p>
    <w:p w:rsidR="0093208B" w:rsidRDefault="0093208B" w:rsidP="00E74ABA">
      <w:pPr>
        <w:tabs>
          <w:tab w:val="clear" w:pos="2160"/>
          <w:tab w:val="clear" w:pos="2880"/>
          <w:tab w:val="clear" w:pos="4500"/>
        </w:tabs>
        <w:ind w:left="851" w:hanging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11.13.2.</w:t>
      </w:r>
      <w:r>
        <w:rPr>
          <w:rFonts w:ascii="Arial Narrow" w:hAnsi="Arial Narrow"/>
          <w:sz w:val="22"/>
          <w:szCs w:val="22"/>
        </w:rPr>
        <w:tab/>
      </w:r>
      <w:r w:rsidRPr="00B72795">
        <w:rPr>
          <w:rFonts w:ascii="Arial Narrow" w:hAnsi="Arial Narrow"/>
          <w:sz w:val="22"/>
          <w:szCs w:val="22"/>
        </w:rPr>
        <w:t>Príloha</w:t>
      </w:r>
      <w:r w:rsidR="00BA030F">
        <w:rPr>
          <w:rFonts w:ascii="Arial Narrow" w:hAnsi="Arial Narrow"/>
          <w:sz w:val="22"/>
          <w:szCs w:val="22"/>
        </w:rPr>
        <w:t xml:space="preserve"> </w:t>
      </w:r>
      <w:r w:rsidRPr="00B72795">
        <w:rPr>
          <w:rFonts w:ascii="Arial Narrow" w:hAnsi="Arial Narrow"/>
          <w:sz w:val="22"/>
          <w:szCs w:val="22"/>
        </w:rPr>
        <w:t xml:space="preserve"> č. </w:t>
      </w:r>
      <w:r>
        <w:rPr>
          <w:rFonts w:ascii="Arial Narrow" w:hAnsi="Arial Narrow"/>
          <w:sz w:val="22"/>
          <w:szCs w:val="22"/>
        </w:rPr>
        <w:t>2</w:t>
      </w:r>
      <w:r w:rsidRPr="00B72795">
        <w:rPr>
          <w:rFonts w:ascii="Arial Narrow" w:hAnsi="Arial Narrow"/>
          <w:sz w:val="22"/>
          <w:szCs w:val="22"/>
        </w:rPr>
        <w:t>:</w:t>
      </w:r>
      <w:r w:rsidRPr="00B72795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 xml:space="preserve">  </w:t>
      </w:r>
      <w:r w:rsidR="00BA030F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Štruktúrovaný rozpočet ceny Kúpnej zmluvy    </w:t>
      </w:r>
      <w:r w:rsidR="00E74ABA">
        <w:rPr>
          <w:rFonts w:ascii="Arial Narrow" w:hAnsi="Arial Narrow"/>
          <w:sz w:val="22"/>
          <w:szCs w:val="22"/>
        </w:rPr>
        <w:t xml:space="preserve">        </w:t>
      </w:r>
    </w:p>
    <w:p w:rsidR="008A6D39" w:rsidRPr="0050498E" w:rsidRDefault="008A6D39" w:rsidP="008A6D39">
      <w:pPr>
        <w:pStyle w:val="Odsekzoznamu"/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11.13.</w:t>
      </w:r>
      <w:r w:rsidR="00E74ABA">
        <w:rPr>
          <w:rFonts w:ascii="Arial Narrow" w:hAnsi="Arial Narrow" w:cs="Arial"/>
          <w:sz w:val="22"/>
          <w:szCs w:val="22"/>
        </w:rPr>
        <w:t>3</w:t>
      </w:r>
      <w:r>
        <w:rPr>
          <w:rFonts w:ascii="Arial Narrow" w:hAnsi="Arial Narrow" w:cs="Arial"/>
          <w:sz w:val="22"/>
          <w:szCs w:val="22"/>
        </w:rPr>
        <w:t>.              Príloha č.</w:t>
      </w:r>
      <w:r w:rsidR="00BA030F">
        <w:rPr>
          <w:rFonts w:ascii="Arial Narrow" w:hAnsi="Arial Narrow" w:cs="Arial"/>
          <w:sz w:val="22"/>
          <w:szCs w:val="22"/>
        </w:rPr>
        <w:t xml:space="preserve"> </w:t>
      </w:r>
      <w:r w:rsidR="00E74ABA">
        <w:rPr>
          <w:rFonts w:ascii="Arial Narrow" w:hAnsi="Arial Narrow" w:cs="Arial"/>
          <w:sz w:val="22"/>
          <w:szCs w:val="22"/>
        </w:rPr>
        <w:t>3</w:t>
      </w:r>
      <w:r>
        <w:rPr>
          <w:rFonts w:ascii="Arial Narrow" w:hAnsi="Arial Narrow" w:cs="Arial"/>
          <w:sz w:val="22"/>
          <w:szCs w:val="22"/>
        </w:rPr>
        <w:t xml:space="preserve">:        </w:t>
      </w:r>
      <w:r w:rsidR="00BA030F">
        <w:rPr>
          <w:rFonts w:ascii="Arial Narrow" w:hAnsi="Arial Narrow" w:cs="Arial"/>
          <w:sz w:val="22"/>
          <w:szCs w:val="22"/>
        </w:rPr>
        <w:t xml:space="preserve">  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39446B">
        <w:rPr>
          <w:rFonts w:ascii="Arial Narrow" w:hAnsi="Arial Narrow"/>
          <w:sz w:val="22"/>
          <w:szCs w:val="22"/>
        </w:rPr>
        <w:t>Informácie o subdodávateľoch</w:t>
      </w:r>
    </w:p>
    <w:p w:rsidR="008A6D39" w:rsidRPr="00FA5DB8" w:rsidRDefault="008A6D39" w:rsidP="0093208B">
      <w:pPr>
        <w:pStyle w:val="Zkladntext"/>
        <w:spacing w:line="24" w:lineRule="atLeast"/>
        <w:rPr>
          <w:rFonts w:ascii="Arial Narrow" w:hAnsi="Arial Narrow" w:cs="Arial"/>
          <w:sz w:val="22"/>
          <w:szCs w:val="22"/>
        </w:rPr>
      </w:pPr>
    </w:p>
    <w:p w:rsidR="0093208B" w:rsidRDefault="0093208B" w:rsidP="0093208B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93208B" w:rsidRPr="00B72795" w:rsidRDefault="0093208B" w:rsidP="0093208B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V Bratislave dňa</w:t>
      </w:r>
      <w:r>
        <w:rPr>
          <w:rFonts w:ascii="Arial Narrow" w:hAnsi="Arial Narrow"/>
          <w:sz w:val="22"/>
          <w:szCs w:val="22"/>
        </w:rPr>
        <w:t xml:space="preserve"> ...............</w:t>
      </w:r>
      <w:r w:rsidRPr="00B72795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B72795">
        <w:rPr>
          <w:rFonts w:ascii="Arial Narrow" w:hAnsi="Arial Narrow"/>
          <w:sz w:val="22"/>
          <w:szCs w:val="22"/>
        </w:rPr>
        <w:t>V</w:t>
      </w:r>
      <w:r>
        <w:rPr>
          <w:rFonts w:ascii="Arial Narrow" w:hAnsi="Arial Narrow"/>
          <w:sz w:val="22"/>
          <w:szCs w:val="22"/>
        </w:rPr>
        <w:t xml:space="preserve"> xxxxxxxxxxxx </w:t>
      </w:r>
      <w:r w:rsidRPr="00B72795">
        <w:rPr>
          <w:rFonts w:ascii="Arial Narrow" w:hAnsi="Arial Narrow"/>
          <w:sz w:val="22"/>
          <w:szCs w:val="22"/>
        </w:rPr>
        <w:t>. dňa</w:t>
      </w:r>
      <w:r>
        <w:rPr>
          <w:rFonts w:ascii="Arial Narrow" w:hAnsi="Arial Narrow"/>
          <w:sz w:val="22"/>
          <w:szCs w:val="22"/>
        </w:rPr>
        <w:t>:</w:t>
      </w:r>
      <w:r w:rsidRPr="005F383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...............</w:t>
      </w:r>
      <w:r w:rsidRPr="00B72795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</w:t>
      </w:r>
    </w:p>
    <w:p w:rsidR="0093208B" w:rsidRDefault="0093208B" w:rsidP="0093208B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93208B" w:rsidRDefault="0093208B" w:rsidP="0093208B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za </w:t>
      </w:r>
      <w:r>
        <w:rPr>
          <w:rFonts w:ascii="Arial Narrow" w:hAnsi="Arial Narrow"/>
          <w:sz w:val="22"/>
          <w:szCs w:val="22"/>
        </w:rPr>
        <w:t>K</w:t>
      </w:r>
      <w:r w:rsidRPr="00B72795">
        <w:rPr>
          <w:rFonts w:ascii="Arial Narrow" w:hAnsi="Arial Narrow"/>
          <w:sz w:val="22"/>
          <w:szCs w:val="22"/>
        </w:rPr>
        <w:t>upujúceho:</w:t>
      </w:r>
      <w:r w:rsidRPr="00B72795">
        <w:rPr>
          <w:rFonts w:ascii="Arial Narrow" w:hAnsi="Arial Narrow"/>
          <w:sz w:val="22"/>
          <w:szCs w:val="22"/>
        </w:rPr>
        <w:tab/>
      </w:r>
      <w:r w:rsidRPr="00B72795">
        <w:rPr>
          <w:rFonts w:ascii="Arial Narrow" w:hAnsi="Arial Narrow"/>
          <w:sz w:val="22"/>
          <w:szCs w:val="22"/>
        </w:rPr>
        <w:tab/>
      </w:r>
      <w:r w:rsidRPr="00B72795">
        <w:rPr>
          <w:rFonts w:ascii="Arial Narrow" w:hAnsi="Arial Narrow"/>
          <w:sz w:val="22"/>
          <w:szCs w:val="22"/>
        </w:rPr>
        <w:tab/>
      </w:r>
      <w:r w:rsidRPr="00B72795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za Predávajúceho</w:t>
      </w:r>
      <w:r w:rsidRPr="00B72795">
        <w:rPr>
          <w:rFonts w:ascii="Arial Narrow" w:hAnsi="Arial Narrow"/>
          <w:sz w:val="22"/>
          <w:szCs w:val="22"/>
        </w:rPr>
        <w:t>:</w:t>
      </w:r>
    </w:p>
    <w:p w:rsidR="0093208B" w:rsidRDefault="0093208B" w:rsidP="0093208B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BA030F" w:rsidRDefault="00BA030F" w:rsidP="0093208B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93208B" w:rsidRDefault="0093208B" w:rsidP="0093208B">
      <w:pPr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...............</w:t>
      </w:r>
      <w:r w:rsidRPr="00B72795">
        <w:rPr>
          <w:rFonts w:ascii="Arial Narrow" w:hAnsi="Arial Narrow"/>
          <w:sz w:val="22"/>
          <w:szCs w:val="22"/>
        </w:rPr>
        <w:t>.....................</w:t>
      </w:r>
      <w:r>
        <w:rPr>
          <w:rFonts w:ascii="Arial Narrow" w:hAnsi="Arial Narrow"/>
          <w:sz w:val="22"/>
          <w:szCs w:val="22"/>
        </w:rPr>
        <w:t>.............</w:t>
      </w:r>
      <w:r w:rsidRPr="00B72795">
        <w:rPr>
          <w:rFonts w:ascii="Arial Narrow" w:hAnsi="Arial Narrow"/>
          <w:sz w:val="22"/>
          <w:szCs w:val="22"/>
        </w:rPr>
        <w:t>.....</w:t>
      </w:r>
      <w:r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...............</w:t>
      </w:r>
      <w:r w:rsidRPr="00B72795">
        <w:rPr>
          <w:rFonts w:ascii="Arial Narrow" w:hAnsi="Arial Narrow"/>
          <w:sz w:val="22"/>
          <w:szCs w:val="22"/>
        </w:rPr>
        <w:t>.....................</w:t>
      </w:r>
      <w:r>
        <w:rPr>
          <w:rFonts w:ascii="Arial Narrow" w:hAnsi="Arial Narrow"/>
          <w:sz w:val="22"/>
          <w:szCs w:val="22"/>
        </w:rPr>
        <w:t>.............</w:t>
      </w:r>
      <w:r w:rsidRPr="00B72795">
        <w:rPr>
          <w:rFonts w:ascii="Arial Narrow" w:hAnsi="Arial Narrow"/>
          <w:sz w:val="22"/>
          <w:szCs w:val="22"/>
        </w:rPr>
        <w:t>.....</w:t>
      </w:r>
      <w:r>
        <w:rPr>
          <w:rFonts w:ascii="Arial Narrow" w:hAnsi="Arial Narrow"/>
          <w:sz w:val="22"/>
          <w:szCs w:val="22"/>
        </w:rPr>
        <w:t>.</w:t>
      </w:r>
    </w:p>
    <w:p w:rsidR="00137E32" w:rsidRDefault="0093208B" w:rsidP="00BA030F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 w:cs="Arial"/>
        </w:rPr>
      </w:pPr>
      <w:r w:rsidRPr="005B1503">
        <w:rPr>
          <w:rFonts w:ascii="Arial Narrow" w:hAnsi="Arial Narrow"/>
          <w:b/>
          <w:sz w:val="22"/>
          <w:szCs w:val="22"/>
        </w:rPr>
        <w:t xml:space="preserve"> </w:t>
      </w:r>
      <w:r w:rsidR="00046333">
        <w:rPr>
          <w:rFonts w:ascii="Arial Narrow" w:hAnsi="Arial Narrow"/>
          <w:b/>
          <w:sz w:val="22"/>
          <w:szCs w:val="22"/>
        </w:rPr>
        <w:t xml:space="preserve">    </w:t>
      </w:r>
      <w:r w:rsidR="00E74ABA">
        <w:rPr>
          <w:rFonts w:ascii="Arial Narrow" w:hAnsi="Arial Narrow"/>
          <w:b/>
          <w:sz w:val="22"/>
          <w:szCs w:val="22"/>
        </w:rPr>
        <w:t xml:space="preserve">    </w:t>
      </w:r>
      <w:r w:rsidR="005D41A6">
        <w:rPr>
          <w:rFonts w:ascii="Arial Narrow" w:hAnsi="Arial Narrow"/>
          <w:b/>
          <w:sz w:val="22"/>
          <w:szCs w:val="22"/>
        </w:rPr>
        <w:t xml:space="preserve">  </w:t>
      </w:r>
      <w:r w:rsidR="002810C6">
        <w:rPr>
          <w:rFonts w:ascii="Arial Narrow" w:hAnsi="Arial Narrow"/>
          <w:b/>
          <w:sz w:val="22"/>
          <w:szCs w:val="22"/>
        </w:rPr>
        <w:tab/>
      </w:r>
      <w:r w:rsidR="002810C6">
        <w:rPr>
          <w:rFonts w:ascii="Arial Narrow" w:hAnsi="Arial Narrow"/>
          <w:b/>
          <w:sz w:val="22"/>
          <w:szCs w:val="22"/>
        </w:rPr>
        <w:tab/>
      </w:r>
      <w:r w:rsidR="002810C6"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 xml:space="preserve">         </w:t>
      </w:r>
    </w:p>
    <w:p w:rsidR="00BA030F" w:rsidRPr="00A87EBF" w:rsidRDefault="00BA030F" w:rsidP="00BA030F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             Mgr. Tomáš OPARTY</w:t>
      </w:r>
    </w:p>
    <w:p w:rsidR="00BA030F" w:rsidRDefault="00BA030F" w:rsidP="00BA030F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   generálny riaditeľ sekcie ekonomiky</w:t>
      </w:r>
    </w:p>
    <w:p w:rsidR="00BA030F" w:rsidRDefault="00BA030F" w:rsidP="00BA030F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 w:cs="Arial Narrow"/>
          <w:sz w:val="22"/>
          <w:szCs w:val="22"/>
        </w:rPr>
      </w:pPr>
      <w:r w:rsidRPr="00A87EBF">
        <w:rPr>
          <w:rFonts w:ascii="Arial Narrow" w:hAnsi="Arial Narrow" w:cs="Arial Narrow"/>
          <w:sz w:val="22"/>
          <w:szCs w:val="22"/>
        </w:rPr>
        <w:t xml:space="preserve"> M</w:t>
      </w:r>
      <w:r>
        <w:rPr>
          <w:rFonts w:ascii="Arial Narrow" w:hAnsi="Arial Narrow" w:cs="Arial Narrow"/>
          <w:sz w:val="22"/>
          <w:szCs w:val="22"/>
        </w:rPr>
        <w:t>inisterstva vnútra</w:t>
      </w:r>
      <w:r w:rsidRPr="00A87EBF">
        <w:rPr>
          <w:rFonts w:ascii="Arial Narrow" w:hAnsi="Arial Narrow" w:cs="Arial Narrow"/>
          <w:sz w:val="22"/>
          <w:szCs w:val="22"/>
        </w:rPr>
        <w:t xml:space="preserve"> S</w:t>
      </w:r>
      <w:r>
        <w:rPr>
          <w:rFonts w:ascii="Arial Narrow" w:hAnsi="Arial Narrow" w:cs="Arial Narrow"/>
          <w:sz w:val="22"/>
          <w:szCs w:val="22"/>
        </w:rPr>
        <w:t>lovenskej republiky</w:t>
      </w: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p w:rsidR="00137E32" w:rsidRDefault="00137E32" w:rsidP="00AD7C44">
      <w:pPr>
        <w:widowControl w:val="0"/>
        <w:tabs>
          <w:tab w:val="clear" w:pos="2160"/>
          <w:tab w:val="clear" w:pos="2880"/>
          <w:tab w:val="clear" w:pos="4500"/>
          <w:tab w:val="left" w:pos="5980"/>
          <w:tab w:val="left" w:pos="6230"/>
        </w:tabs>
        <w:autoSpaceDE w:val="0"/>
        <w:autoSpaceDN w:val="0"/>
        <w:adjustRightInd w:val="0"/>
        <w:rPr>
          <w:rFonts w:ascii="Arial Narrow" w:hAnsi="Arial Narrow" w:cs="Arial"/>
        </w:rPr>
      </w:pPr>
    </w:p>
    <w:sectPr w:rsidR="00137E32" w:rsidSect="00BA571D">
      <w:headerReference w:type="even" r:id="rId8"/>
      <w:headerReference w:type="default" r:id="rId9"/>
      <w:footerReference w:type="default" r:id="rId10"/>
      <w:pgSz w:w="11906" w:h="16838" w:code="9"/>
      <w:pgMar w:top="1134" w:right="1134" w:bottom="851" w:left="1134" w:header="709" w:footer="567" w:gutter="170"/>
      <w:pgNumType w:start="1" w:chapStyle="1" w:chapSep="period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5312" w:rsidRDefault="00F65312">
      <w:r>
        <w:separator/>
      </w:r>
    </w:p>
  </w:endnote>
  <w:endnote w:type="continuationSeparator" w:id="0">
    <w:p w:rsidR="00F65312" w:rsidRDefault="00F65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altName w:val="Arial"/>
    <w:charset w:val="EE"/>
    <w:family w:val="swiss"/>
    <w:pitch w:val="variable"/>
    <w:sig w:usb0="00000007" w:usb1="00000000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2FF" w:rsidRDefault="008832FF">
    <w:pPr>
      <w:pStyle w:val="Pta"/>
      <w:tabs>
        <w:tab w:val="clear" w:pos="9072"/>
        <w:tab w:val="right" w:pos="10080"/>
      </w:tabs>
      <w:ind w:right="-82"/>
      <w:jc w:val="both"/>
      <w:rPr>
        <w:rFonts w:cs="Arial"/>
        <w:color w:val="999999"/>
        <w:sz w:val="2"/>
        <w:szCs w:val="2"/>
        <w:lang w:val="en-US"/>
      </w:rPr>
    </w:pPr>
    <w:r>
      <w:rPr>
        <w:rFonts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8832FF" w:rsidRPr="0017742C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color w:val="706656"/>
        <w:sz w:val="18"/>
        <w:szCs w:val="18"/>
      </w:rPr>
    </w:pPr>
    <w:r w:rsidRPr="00065AB7">
      <w:rPr>
        <w:rFonts w:ascii="Arial Narrow" w:hAnsi="Arial Narrow" w:cs="Arial"/>
        <w:color w:val="706656"/>
        <w:sz w:val="18"/>
        <w:szCs w:val="18"/>
      </w:rPr>
      <w:t xml:space="preserve">Súťažné podklady </w:t>
    </w:r>
    <w:r w:rsidRPr="00065AB7">
      <w:rPr>
        <w:rFonts w:ascii="Arial Narrow" w:hAnsi="Arial Narrow" w:cs="Arial"/>
        <w:color w:val="706656"/>
        <w:sz w:val="18"/>
        <w:szCs w:val="18"/>
        <w:lang w:val="sk-SK"/>
      </w:rPr>
      <w:t>„</w:t>
    </w:r>
    <w:r w:rsidR="00CD1EA9">
      <w:rPr>
        <w:rFonts w:ascii="Arial Narrow" w:hAnsi="Arial Narrow" w:cs="Arial"/>
        <w:color w:val="706656"/>
        <w:sz w:val="18"/>
        <w:szCs w:val="18"/>
        <w:lang w:val="sk-SK"/>
      </w:rPr>
      <w:t>Špeciálne vozidlo na prevoz zaistených dôkazov</w:t>
    </w:r>
    <w:r w:rsidRPr="0017742C">
      <w:rPr>
        <w:rFonts w:ascii="Arial Narrow" w:hAnsi="Arial Narrow" w:cs="Arial"/>
        <w:color w:val="706656"/>
        <w:sz w:val="18"/>
        <w:szCs w:val="18"/>
      </w:rPr>
      <w:t>“</w:t>
    </w:r>
  </w:p>
  <w:p w:rsidR="008832FF" w:rsidRPr="00EA36EC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Style w:val="slostrany"/>
        <w:rFonts w:ascii="Arial Narrow" w:hAnsi="Arial Narrow" w:cs="Arial"/>
        <w:color w:val="000000"/>
        <w:sz w:val="22"/>
        <w:szCs w:val="22"/>
        <w:lang w:val="sk-SK"/>
      </w:rPr>
    </w:pPr>
    <w:r w:rsidRPr="0017742C">
      <w:rPr>
        <w:rFonts w:ascii="Arial Narrow" w:hAnsi="Arial Narrow" w:cs="Arial"/>
        <w:color w:val="706656"/>
        <w:sz w:val="18"/>
        <w:szCs w:val="18"/>
      </w:rPr>
      <w:tab/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begin"/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instrText xml:space="preserve"> PAGE </w:instrText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separate"/>
    </w:r>
    <w:r w:rsidR="00EE00D3">
      <w:rPr>
        <w:rStyle w:val="slostrany"/>
        <w:rFonts w:ascii="Arial Narrow" w:hAnsi="Arial Narrow" w:cs="Arial"/>
        <w:color w:val="000000"/>
        <w:sz w:val="22"/>
        <w:szCs w:val="22"/>
      </w:rPr>
      <w:t>6</w:t>
    </w:r>
    <w:r w:rsidRPr="00EA36EC">
      <w:rPr>
        <w:rStyle w:val="slostrany"/>
        <w:rFonts w:ascii="Arial Narrow" w:hAnsi="Arial Narrow" w:cs="Arial"/>
        <w:color w:val="000000"/>
        <w:sz w:val="22"/>
        <w:szCs w:val="22"/>
      </w:rPr>
      <w:fldChar w:fldCharType="end"/>
    </w:r>
  </w:p>
  <w:p w:rsidR="008832FF" w:rsidRDefault="008832FF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color w:val="70665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5312" w:rsidRDefault="00F65312">
      <w:r>
        <w:separator/>
      </w:r>
    </w:p>
  </w:footnote>
  <w:footnote w:type="continuationSeparator" w:id="0">
    <w:p w:rsidR="00F65312" w:rsidRDefault="00F653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/>
  <w:p w:rsidR="008832FF" w:rsidRDefault="008832FF">
    <w:pPr>
      <w:numPr>
        <w:ins w:id="2" w:author="mzuberska" w:date="2005-03-03T15:40:00Z"/>
      </w:numPr>
    </w:pPr>
  </w:p>
  <w:p w:rsidR="008832FF" w:rsidRDefault="008832FF">
    <w:pPr>
      <w:numPr>
        <w:ins w:id="3" w:author="mzuberska" w:date="2005-03-03T15:40:00Z"/>
      </w:numPr>
    </w:pPr>
  </w:p>
  <w:p w:rsidR="008832FF" w:rsidRDefault="008832FF">
    <w:pPr>
      <w:numPr>
        <w:ins w:id="4" w:author="mzuberska" w:date="2005-03-03T15:40:00Z"/>
      </w:numPr>
    </w:pPr>
  </w:p>
  <w:p w:rsidR="008832FF" w:rsidRDefault="008832FF">
    <w:pPr>
      <w:numPr>
        <w:ins w:id="5" w:author="mzuberska" w:date="2005-03-03T15:40:00Z"/>
      </w:numPr>
    </w:pPr>
  </w:p>
  <w:p w:rsidR="008832FF" w:rsidRDefault="008832FF">
    <w:pPr>
      <w:numPr>
        <w:ins w:id="6" w:author="mzuberska" w:date="2005-03-03T15:40:00Z"/>
      </w:numPr>
    </w:pPr>
  </w:p>
  <w:p w:rsidR="008832FF" w:rsidRDefault="008832FF">
    <w:pPr>
      <w:numPr>
        <w:ins w:id="7" w:author="mzuberska" w:date="2005-03-03T15:40:00Z"/>
      </w:numPr>
    </w:pPr>
  </w:p>
  <w:p w:rsidR="008832FF" w:rsidRDefault="008832FF">
    <w:pPr>
      <w:numPr>
        <w:ins w:id="8" w:author="mzuberska" w:date="2005-03-03T15:40:00Z"/>
      </w:numPr>
    </w:pPr>
  </w:p>
  <w:p w:rsidR="008832FF" w:rsidRDefault="008832FF">
    <w:pPr>
      <w:numPr>
        <w:ins w:id="9" w:author="mzuberska" w:date="2005-03-03T15:40:00Z"/>
      </w:numPr>
    </w:pPr>
  </w:p>
  <w:p w:rsidR="008832FF" w:rsidRDefault="008832FF">
    <w:pPr>
      <w:numPr>
        <w:ins w:id="10" w:author="mzuberska" w:date="2005-03-03T15:40:00Z"/>
      </w:numPr>
    </w:pPr>
  </w:p>
  <w:p w:rsidR="008832FF" w:rsidRDefault="008832FF">
    <w:pPr>
      <w:numPr>
        <w:ins w:id="11" w:author="mzuberska" w:date="2005-03-03T15:40:00Z"/>
      </w:numPr>
    </w:pPr>
  </w:p>
  <w:p w:rsidR="008832FF" w:rsidRDefault="008832FF">
    <w:pPr>
      <w:numPr>
        <w:ins w:id="12" w:author="mzuberska" w:date="2005-03-03T15:40:00Z"/>
      </w:numPr>
    </w:pPr>
  </w:p>
  <w:p w:rsidR="008832FF" w:rsidRDefault="008832FF">
    <w:pPr>
      <w:numPr>
        <w:ins w:id="13" w:author="mzuberska" w:date="2005-03-03T15:40:00Z"/>
      </w:numPr>
    </w:pPr>
  </w:p>
  <w:p w:rsidR="008832FF" w:rsidRDefault="008832FF">
    <w:pPr>
      <w:numPr>
        <w:ins w:id="14" w:author="mzuberska" w:date="2005-03-03T15:40:00Z"/>
      </w:numPr>
    </w:pPr>
  </w:p>
  <w:p w:rsidR="008832FF" w:rsidRDefault="008832FF">
    <w:pPr>
      <w:numPr>
        <w:ins w:id="15" w:author="mzuberska" w:date="2005-03-03T15:40:00Z"/>
      </w:numPr>
    </w:pPr>
  </w:p>
  <w:p w:rsidR="008832FF" w:rsidRDefault="008832FF">
    <w:pPr>
      <w:numPr>
        <w:ins w:id="16" w:author="mzuberska" w:date="2005-03-03T15:40:00Z"/>
      </w:numPr>
    </w:pPr>
  </w:p>
  <w:p w:rsidR="008832FF" w:rsidRDefault="008832FF">
    <w:pPr>
      <w:numPr>
        <w:ins w:id="17" w:author="Unknown"/>
      </w:numPr>
    </w:pPr>
  </w:p>
  <w:p w:rsidR="008832FF" w:rsidRDefault="008832FF">
    <w:pPr>
      <w:numPr>
        <w:ins w:id="18" w:author="Unknown"/>
      </w:numPr>
    </w:pPr>
  </w:p>
  <w:p w:rsidR="008832FF" w:rsidRDefault="008832FF">
    <w:pPr>
      <w:numPr>
        <w:ins w:id="19" w:author="Unknown"/>
      </w:numPr>
    </w:pPr>
  </w:p>
  <w:p w:rsidR="008832FF" w:rsidRDefault="008832FF">
    <w:pPr>
      <w:numPr>
        <w:ins w:id="20" w:author="Unknown"/>
      </w:numPr>
    </w:pPr>
  </w:p>
  <w:p w:rsidR="008832FF" w:rsidRDefault="008832FF">
    <w:pPr>
      <w:numPr>
        <w:ins w:id="21" w:author="Unknown"/>
      </w:numPr>
    </w:pPr>
  </w:p>
  <w:p w:rsidR="008832FF" w:rsidRDefault="008832FF">
    <w:pPr>
      <w:numPr>
        <w:ins w:id="22" w:author="Unknown"/>
      </w:num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2FF" w:rsidRPr="00E058D0" w:rsidRDefault="008832FF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theme="minorHAns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>
    <w:nsid w:val="10B23A0D"/>
    <w:multiLevelType w:val="hybridMultilevel"/>
    <w:tmpl w:val="D54EB0C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theme="minorHAns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75F5A03"/>
    <w:multiLevelType w:val="multilevel"/>
    <w:tmpl w:val="4E5808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244A729C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7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8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9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7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4"/>
  </w:num>
  <w:num w:numId="2">
    <w:abstractNumId w:val="12"/>
  </w:num>
  <w:num w:numId="3">
    <w:abstractNumId w:val="17"/>
  </w:num>
  <w:num w:numId="4">
    <w:abstractNumId w:val="18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6"/>
  </w:num>
  <w:num w:numId="10">
    <w:abstractNumId w:val="2"/>
  </w:num>
  <w:num w:numId="11">
    <w:abstractNumId w:val="8"/>
  </w:num>
  <w:num w:numId="12">
    <w:abstractNumId w:val="13"/>
  </w:num>
  <w:num w:numId="13">
    <w:abstractNumId w:val="15"/>
  </w:num>
  <w:num w:numId="14">
    <w:abstractNumId w:val="9"/>
  </w:num>
  <w:num w:numId="15">
    <w:abstractNumId w:val="6"/>
  </w:num>
  <w:num w:numId="16">
    <w:abstractNumId w:val="1"/>
  </w:num>
  <w:num w:numId="17">
    <w:abstractNumId w:val="3"/>
  </w:num>
  <w:num w:numId="18">
    <w:abstractNumId w:val="11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C34"/>
    <w:rsid w:val="000006AA"/>
    <w:rsid w:val="000009C7"/>
    <w:rsid w:val="00001ACD"/>
    <w:rsid w:val="00002611"/>
    <w:rsid w:val="00004A6F"/>
    <w:rsid w:val="000112E8"/>
    <w:rsid w:val="0001182A"/>
    <w:rsid w:val="000133B2"/>
    <w:rsid w:val="000143FD"/>
    <w:rsid w:val="00014EBB"/>
    <w:rsid w:val="0001519D"/>
    <w:rsid w:val="000202C3"/>
    <w:rsid w:val="000204BC"/>
    <w:rsid w:val="00020D0B"/>
    <w:rsid w:val="0002181C"/>
    <w:rsid w:val="00023015"/>
    <w:rsid w:val="00023B3D"/>
    <w:rsid w:val="000261D0"/>
    <w:rsid w:val="00027875"/>
    <w:rsid w:val="00027BC4"/>
    <w:rsid w:val="00030EA7"/>
    <w:rsid w:val="0003130A"/>
    <w:rsid w:val="00031326"/>
    <w:rsid w:val="0003247A"/>
    <w:rsid w:val="00033E00"/>
    <w:rsid w:val="00035F1A"/>
    <w:rsid w:val="00040CAA"/>
    <w:rsid w:val="00040CB9"/>
    <w:rsid w:val="00042387"/>
    <w:rsid w:val="00046333"/>
    <w:rsid w:val="0004672A"/>
    <w:rsid w:val="00047941"/>
    <w:rsid w:val="00047E1C"/>
    <w:rsid w:val="00051D30"/>
    <w:rsid w:val="0005236D"/>
    <w:rsid w:val="0005348B"/>
    <w:rsid w:val="000536D3"/>
    <w:rsid w:val="000542C5"/>
    <w:rsid w:val="00054E93"/>
    <w:rsid w:val="00055A06"/>
    <w:rsid w:val="00056E8A"/>
    <w:rsid w:val="0005733D"/>
    <w:rsid w:val="00057ECC"/>
    <w:rsid w:val="000608F1"/>
    <w:rsid w:val="00063749"/>
    <w:rsid w:val="00063BC0"/>
    <w:rsid w:val="00064BA9"/>
    <w:rsid w:val="0006582A"/>
    <w:rsid w:val="00065AB7"/>
    <w:rsid w:val="00067EDA"/>
    <w:rsid w:val="00070501"/>
    <w:rsid w:val="000722B3"/>
    <w:rsid w:val="00072410"/>
    <w:rsid w:val="000729A7"/>
    <w:rsid w:val="000745F4"/>
    <w:rsid w:val="00082199"/>
    <w:rsid w:val="00082992"/>
    <w:rsid w:val="0009161B"/>
    <w:rsid w:val="00091A79"/>
    <w:rsid w:val="00092442"/>
    <w:rsid w:val="00097CBA"/>
    <w:rsid w:val="000A2C2E"/>
    <w:rsid w:val="000A3C97"/>
    <w:rsid w:val="000A47B6"/>
    <w:rsid w:val="000A666B"/>
    <w:rsid w:val="000B09EC"/>
    <w:rsid w:val="000B0EA4"/>
    <w:rsid w:val="000B1029"/>
    <w:rsid w:val="000B18D4"/>
    <w:rsid w:val="000B2356"/>
    <w:rsid w:val="000B2BAE"/>
    <w:rsid w:val="000B2D6B"/>
    <w:rsid w:val="000B464D"/>
    <w:rsid w:val="000B63DE"/>
    <w:rsid w:val="000B6B47"/>
    <w:rsid w:val="000B7070"/>
    <w:rsid w:val="000B798A"/>
    <w:rsid w:val="000C0428"/>
    <w:rsid w:val="000C1ADD"/>
    <w:rsid w:val="000C2820"/>
    <w:rsid w:val="000C3722"/>
    <w:rsid w:val="000C42EF"/>
    <w:rsid w:val="000C439B"/>
    <w:rsid w:val="000C5D87"/>
    <w:rsid w:val="000D00CC"/>
    <w:rsid w:val="000D350F"/>
    <w:rsid w:val="000D3871"/>
    <w:rsid w:val="000D451B"/>
    <w:rsid w:val="000D47C7"/>
    <w:rsid w:val="000D60B7"/>
    <w:rsid w:val="000D72A4"/>
    <w:rsid w:val="000E02B8"/>
    <w:rsid w:val="000E1136"/>
    <w:rsid w:val="000E277D"/>
    <w:rsid w:val="000E2C09"/>
    <w:rsid w:val="000E4020"/>
    <w:rsid w:val="000E6241"/>
    <w:rsid w:val="000E7ABF"/>
    <w:rsid w:val="000F0D9A"/>
    <w:rsid w:val="000F1693"/>
    <w:rsid w:val="000F78EA"/>
    <w:rsid w:val="00100B52"/>
    <w:rsid w:val="00100FB0"/>
    <w:rsid w:val="00102187"/>
    <w:rsid w:val="0010299F"/>
    <w:rsid w:val="00103D54"/>
    <w:rsid w:val="001040BB"/>
    <w:rsid w:val="001045F0"/>
    <w:rsid w:val="00106BD1"/>
    <w:rsid w:val="00110ED8"/>
    <w:rsid w:val="001111FD"/>
    <w:rsid w:val="00113569"/>
    <w:rsid w:val="00113784"/>
    <w:rsid w:val="001149E3"/>
    <w:rsid w:val="001160BD"/>
    <w:rsid w:val="001166F3"/>
    <w:rsid w:val="00117624"/>
    <w:rsid w:val="0012383F"/>
    <w:rsid w:val="001248FB"/>
    <w:rsid w:val="00126952"/>
    <w:rsid w:val="00126B4A"/>
    <w:rsid w:val="0012746D"/>
    <w:rsid w:val="00132465"/>
    <w:rsid w:val="00133726"/>
    <w:rsid w:val="00133C6A"/>
    <w:rsid w:val="00134206"/>
    <w:rsid w:val="001355C6"/>
    <w:rsid w:val="00137E32"/>
    <w:rsid w:val="00141C6A"/>
    <w:rsid w:val="00142B73"/>
    <w:rsid w:val="001433F2"/>
    <w:rsid w:val="00144ADA"/>
    <w:rsid w:val="00144D1C"/>
    <w:rsid w:val="00144EDD"/>
    <w:rsid w:val="00145229"/>
    <w:rsid w:val="00145928"/>
    <w:rsid w:val="0014665E"/>
    <w:rsid w:val="001468D6"/>
    <w:rsid w:val="00146B6B"/>
    <w:rsid w:val="00152B92"/>
    <w:rsid w:val="001559AF"/>
    <w:rsid w:val="00156009"/>
    <w:rsid w:val="00156B66"/>
    <w:rsid w:val="00157294"/>
    <w:rsid w:val="00157B14"/>
    <w:rsid w:val="00157BDC"/>
    <w:rsid w:val="00161708"/>
    <w:rsid w:val="001658C7"/>
    <w:rsid w:val="00165F0B"/>
    <w:rsid w:val="0016650C"/>
    <w:rsid w:val="0017028C"/>
    <w:rsid w:val="00170681"/>
    <w:rsid w:val="001738DB"/>
    <w:rsid w:val="00174D2E"/>
    <w:rsid w:val="001750BB"/>
    <w:rsid w:val="001758F9"/>
    <w:rsid w:val="00177213"/>
    <w:rsid w:val="0017742C"/>
    <w:rsid w:val="00180315"/>
    <w:rsid w:val="00182526"/>
    <w:rsid w:val="00184720"/>
    <w:rsid w:val="001847A2"/>
    <w:rsid w:val="00184A23"/>
    <w:rsid w:val="00187336"/>
    <w:rsid w:val="00187F6B"/>
    <w:rsid w:val="00192147"/>
    <w:rsid w:val="00193FC7"/>
    <w:rsid w:val="00194ABF"/>
    <w:rsid w:val="0019798C"/>
    <w:rsid w:val="00197EEC"/>
    <w:rsid w:val="001A0B9E"/>
    <w:rsid w:val="001A4C86"/>
    <w:rsid w:val="001A5053"/>
    <w:rsid w:val="001A53C3"/>
    <w:rsid w:val="001A58BD"/>
    <w:rsid w:val="001A5AD9"/>
    <w:rsid w:val="001B2184"/>
    <w:rsid w:val="001B36E1"/>
    <w:rsid w:val="001B4A43"/>
    <w:rsid w:val="001B5C33"/>
    <w:rsid w:val="001B6375"/>
    <w:rsid w:val="001B6738"/>
    <w:rsid w:val="001C1299"/>
    <w:rsid w:val="001C1B0A"/>
    <w:rsid w:val="001C26F0"/>
    <w:rsid w:val="001C4645"/>
    <w:rsid w:val="001C5679"/>
    <w:rsid w:val="001C630E"/>
    <w:rsid w:val="001C71B2"/>
    <w:rsid w:val="001C7E88"/>
    <w:rsid w:val="001D188A"/>
    <w:rsid w:val="001D349F"/>
    <w:rsid w:val="001D5AB8"/>
    <w:rsid w:val="001D766F"/>
    <w:rsid w:val="001E2A33"/>
    <w:rsid w:val="001E58CD"/>
    <w:rsid w:val="001F1462"/>
    <w:rsid w:val="001F153A"/>
    <w:rsid w:val="001F219A"/>
    <w:rsid w:val="001F3089"/>
    <w:rsid w:val="001F3DEF"/>
    <w:rsid w:val="001F4143"/>
    <w:rsid w:val="001F4A06"/>
    <w:rsid w:val="001F4A8F"/>
    <w:rsid w:val="001F59B9"/>
    <w:rsid w:val="00201A12"/>
    <w:rsid w:val="00202A34"/>
    <w:rsid w:val="00203453"/>
    <w:rsid w:val="00204D74"/>
    <w:rsid w:val="002067BE"/>
    <w:rsid w:val="002068B8"/>
    <w:rsid w:val="00207F8B"/>
    <w:rsid w:val="002108A0"/>
    <w:rsid w:val="00210C0A"/>
    <w:rsid w:val="0021134B"/>
    <w:rsid w:val="00215034"/>
    <w:rsid w:val="00216CDB"/>
    <w:rsid w:val="00217A16"/>
    <w:rsid w:val="00220BB3"/>
    <w:rsid w:val="00220CD7"/>
    <w:rsid w:val="00224203"/>
    <w:rsid w:val="00224A8D"/>
    <w:rsid w:val="002255C3"/>
    <w:rsid w:val="00225603"/>
    <w:rsid w:val="0022698C"/>
    <w:rsid w:val="002275F1"/>
    <w:rsid w:val="00231C18"/>
    <w:rsid w:val="00232DD7"/>
    <w:rsid w:val="00234203"/>
    <w:rsid w:val="00235171"/>
    <w:rsid w:val="002351CF"/>
    <w:rsid w:val="00235D06"/>
    <w:rsid w:val="002374A1"/>
    <w:rsid w:val="002403EC"/>
    <w:rsid w:val="0024125F"/>
    <w:rsid w:val="002423D7"/>
    <w:rsid w:val="00244B1A"/>
    <w:rsid w:val="00244C4A"/>
    <w:rsid w:val="00245766"/>
    <w:rsid w:val="00246B4E"/>
    <w:rsid w:val="00246E73"/>
    <w:rsid w:val="00250E48"/>
    <w:rsid w:val="00252ADC"/>
    <w:rsid w:val="002541AD"/>
    <w:rsid w:val="0025626D"/>
    <w:rsid w:val="00256565"/>
    <w:rsid w:val="0025662E"/>
    <w:rsid w:val="00257DEF"/>
    <w:rsid w:val="0026001B"/>
    <w:rsid w:val="00260283"/>
    <w:rsid w:val="002606EB"/>
    <w:rsid w:val="00262DFC"/>
    <w:rsid w:val="002648D3"/>
    <w:rsid w:val="00264ED8"/>
    <w:rsid w:val="00264F3F"/>
    <w:rsid w:val="0026586A"/>
    <w:rsid w:val="00267573"/>
    <w:rsid w:val="00267E22"/>
    <w:rsid w:val="0027191A"/>
    <w:rsid w:val="00272419"/>
    <w:rsid w:val="00272C81"/>
    <w:rsid w:val="002731B1"/>
    <w:rsid w:val="0027399A"/>
    <w:rsid w:val="0027540B"/>
    <w:rsid w:val="002754AB"/>
    <w:rsid w:val="00277C70"/>
    <w:rsid w:val="0028042D"/>
    <w:rsid w:val="002810C6"/>
    <w:rsid w:val="00282FAE"/>
    <w:rsid w:val="002834FA"/>
    <w:rsid w:val="0028564C"/>
    <w:rsid w:val="00285ADA"/>
    <w:rsid w:val="0028607C"/>
    <w:rsid w:val="00286E53"/>
    <w:rsid w:val="0028744A"/>
    <w:rsid w:val="0028780F"/>
    <w:rsid w:val="00292730"/>
    <w:rsid w:val="00293343"/>
    <w:rsid w:val="002933EC"/>
    <w:rsid w:val="00293607"/>
    <w:rsid w:val="002952C0"/>
    <w:rsid w:val="00297BF6"/>
    <w:rsid w:val="002A02B6"/>
    <w:rsid w:val="002A1B13"/>
    <w:rsid w:val="002A2BE6"/>
    <w:rsid w:val="002A3B21"/>
    <w:rsid w:val="002A3D2A"/>
    <w:rsid w:val="002A4EE3"/>
    <w:rsid w:val="002A724D"/>
    <w:rsid w:val="002B2A2A"/>
    <w:rsid w:val="002B3C76"/>
    <w:rsid w:val="002B5E04"/>
    <w:rsid w:val="002B606F"/>
    <w:rsid w:val="002B6076"/>
    <w:rsid w:val="002B6263"/>
    <w:rsid w:val="002B7FF1"/>
    <w:rsid w:val="002C08BD"/>
    <w:rsid w:val="002C3E7D"/>
    <w:rsid w:val="002C5A6F"/>
    <w:rsid w:val="002C67A5"/>
    <w:rsid w:val="002C7931"/>
    <w:rsid w:val="002D0046"/>
    <w:rsid w:val="002D01AC"/>
    <w:rsid w:val="002D28E0"/>
    <w:rsid w:val="002D4A79"/>
    <w:rsid w:val="002D4C71"/>
    <w:rsid w:val="002E068D"/>
    <w:rsid w:val="002E2B43"/>
    <w:rsid w:val="002E5244"/>
    <w:rsid w:val="002F0BAA"/>
    <w:rsid w:val="002F1A00"/>
    <w:rsid w:val="002F1D29"/>
    <w:rsid w:val="002F24FA"/>
    <w:rsid w:val="002F2ABC"/>
    <w:rsid w:val="002F3972"/>
    <w:rsid w:val="002F3A4B"/>
    <w:rsid w:val="002F4D3F"/>
    <w:rsid w:val="002F5443"/>
    <w:rsid w:val="002F5E03"/>
    <w:rsid w:val="002F7DCE"/>
    <w:rsid w:val="00301DFC"/>
    <w:rsid w:val="00303B4F"/>
    <w:rsid w:val="00303D74"/>
    <w:rsid w:val="00304655"/>
    <w:rsid w:val="003047FA"/>
    <w:rsid w:val="00304C34"/>
    <w:rsid w:val="00304C73"/>
    <w:rsid w:val="00305914"/>
    <w:rsid w:val="00305964"/>
    <w:rsid w:val="003071B6"/>
    <w:rsid w:val="00310D33"/>
    <w:rsid w:val="0031184F"/>
    <w:rsid w:val="00313A81"/>
    <w:rsid w:val="0031460B"/>
    <w:rsid w:val="00314949"/>
    <w:rsid w:val="00314ACB"/>
    <w:rsid w:val="00315674"/>
    <w:rsid w:val="003157BF"/>
    <w:rsid w:val="003164FA"/>
    <w:rsid w:val="003165BF"/>
    <w:rsid w:val="0032011C"/>
    <w:rsid w:val="00320274"/>
    <w:rsid w:val="0032408F"/>
    <w:rsid w:val="00324386"/>
    <w:rsid w:val="003255C9"/>
    <w:rsid w:val="00327B1E"/>
    <w:rsid w:val="003315D3"/>
    <w:rsid w:val="00333496"/>
    <w:rsid w:val="00333D92"/>
    <w:rsid w:val="0033452F"/>
    <w:rsid w:val="0033596C"/>
    <w:rsid w:val="00336B8D"/>
    <w:rsid w:val="00336E98"/>
    <w:rsid w:val="0034030C"/>
    <w:rsid w:val="0034424D"/>
    <w:rsid w:val="00346E93"/>
    <w:rsid w:val="003528F4"/>
    <w:rsid w:val="00353827"/>
    <w:rsid w:val="00353CFE"/>
    <w:rsid w:val="0035596E"/>
    <w:rsid w:val="00356D85"/>
    <w:rsid w:val="00357AFC"/>
    <w:rsid w:val="00361B48"/>
    <w:rsid w:val="00362975"/>
    <w:rsid w:val="0036767D"/>
    <w:rsid w:val="0036795D"/>
    <w:rsid w:val="003713A4"/>
    <w:rsid w:val="0037336D"/>
    <w:rsid w:val="003753E3"/>
    <w:rsid w:val="00376F60"/>
    <w:rsid w:val="00377E0B"/>
    <w:rsid w:val="003809B2"/>
    <w:rsid w:val="0038426C"/>
    <w:rsid w:val="00384689"/>
    <w:rsid w:val="00385D97"/>
    <w:rsid w:val="00386F66"/>
    <w:rsid w:val="003909AD"/>
    <w:rsid w:val="003910D8"/>
    <w:rsid w:val="003913D1"/>
    <w:rsid w:val="0039189F"/>
    <w:rsid w:val="00393478"/>
    <w:rsid w:val="00393689"/>
    <w:rsid w:val="00394E97"/>
    <w:rsid w:val="003964E6"/>
    <w:rsid w:val="0039744D"/>
    <w:rsid w:val="003A0812"/>
    <w:rsid w:val="003A148A"/>
    <w:rsid w:val="003A2560"/>
    <w:rsid w:val="003A48EA"/>
    <w:rsid w:val="003A4926"/>
    <w:rsid w:val="003A57C4"/>
    <w:rsid w:val="003A5C18"/>
    <w:rsid w:val="003A7D2C"/>
    <w:rsid w:val="003B0D90"/>
    <w:rsid w:val="003B1203"/>
    <w:rsid w:val="003B33C9"/>
    <w:rsid w:val="003B4A90"/>
    <w:rsid w:val="003B4FF1"/>
    <w:rsid w:val="003B6814"/>
    <w:rsid w:val="003B7094"/>
    <w:rsid w:val="003C0E80"/>
    <w:rsid w:val="003C1689"/>
    <w:rsid w:val="003D0838"/>
    <w:rsid w:val="003D0FC7"/>
    <w:rsid w:val="003D1899"/>
    <w:rsid w:val="003D3364"/>
    <w:rsid w:val="003D46F1"/>
    <w:rsid w:val="003D7FE6"/>
    <w:rsid w:val="003E08A4"/>
    <w:rsid w:val="003E31C2"/>
    <w:rsid w:val="003E325D"/>
    <w:rsid w:val="003E6639"/>
    <w:rsid w:val="003F2A4C"/>
    <w:rsid w:val="003F2C1F"/>
    <w:rsid w:val="003F623E"/>
    <w:rsid w:val="004005F1"/>
    <w:rsid w:val="00402E00"/>
    <w:rsid w:val="0040350C"/>
    <w:rsid w:val="00403D16"/>
    <w:rsid w:val="00404AC9"/>
    <w:rsid w:val="00405954"/>
    <w:rsid w:val="00406F54"/>
    <w:rsid w:val="00407304"/>
    <w:rsid w:val="004076A3"/>
    <w:rsid w:val="004079F9"/>
    <w:rsid w:val="00407A7A"/>
    <w:rsid w:val="004113F9"/>
    <w:rsid w:val="00411EBB"/>
    <w:rsid w:val="00416ADE"/>
    <w:rsid w:val="004221FB"/>
    <w:rsid w:val="0042259C"/>
    <w:rsid w:val="00422EF7"/>
    <w:rsid w:val="0042541E"/>
    <w:rsid w:val="004264BF"/>
    <w:rsid w:val="00426EF7"/>
    <w:rsid w:val="0042757C"/>
    <w:rsid w:val="00430C7C"/>
    <w:rsid w:val="00430D63"/>
    <w:rsid w:val="0043550E"/>
    <w:rsid w:val="0043658E"/>
    <w:rsid w:val="00436849"/>
    <w:rsid w:val="004371AE"/>
    <w:rsid w:val="00437656"/>
    <w:rsid w:val="004409A7"/>
    <w:rsid w:val="00442286"/>
    <w:rsid w:val="00446382"/>
    <w:rsid w:val="004468A7"/>
    <w:rsid w:val="00446BC6"/>
    <w:rsid w:val="00451AB4"/>
    <w:rsid w:val="004539CB"/>
    <w:rsid w:val="00453FFB"/>
    <w:rsid w:val="00454565"/>
    <w:rsid w:val="004578E8"/>
    <w:rsid w:val="00460084"/>
    <w:rsid w:val="00460735"/>
    <w:rsid w:val="00460ECC"/>
    <w:rsid w:val="0046673A"/>
    <w:rsid w:val="00470266"/>
    <w:rsid w:val="00470F2F"/>
    <w:rsid w:val="0047193E"/>
    <w:rsid w:val="00475D20"/>
    <w:rsid w:val="004766F2"/>
    <w:rsid w:val="00476BBC"/>
    <w:rsid w:val="0047736E"/>
    <w:rsid w:val="00480194"/>
    <w:rsid w:val="00482C68"/>
    <w:rsid w:val="00482F58"/>
    <w:rsid w:val="00486591"/>
    <w:rsid w:val="004865D1"/>
    <w:rsid w:val="00486B5C"/>
    <w:rsid w:val="00490A21"/>
    <w:rsid w:val="00494762"/>
    <w:rsid w:val="00496737"/>
    <w:rsid w:val="004A2660"/>
    <w:rsid w:val="004A3BC8"/>
    <w:rsid w:val="004A504A"/>
    <w:rsid w:val="004A508C"/>
    <w:rsid w:val="004A5506"/>
    <w:rsid w:val="004A57DB"/>
    <w:rsid w:val="004A5DAD"/>
    <w:rsid w:val="004B087C"/>
    <w:rsid w:val="004B33F7"/>
    <w:rsid w:val="004B4151"/>
    <w:rsid w:val="004B4634"/>
    <w:rsid w:val="004B4EAD"/>
    <w:rsid w:val="004B5252"/>
    <w:rsid w:val="004C5425"/>
    <w:rsid w:val="004C6E38"/>
    <w:rsid w:val="004C714A"/>
    <w:rsid w:val="004D1997"/>
    <w:rsid w:val="004D2776"/>
    <w:rsid w:val="004D310A"/>
    <w:rsid w:val="004D56FE"/>
    <w:rsid w:val="004D59E2"/>
    <w:rsid w:val="004E0441"/>
    <w:rsid w:val="004E0DB2"/>
    <w:rsid w:val="004E4FA2"/>
    <w:rsid w:val="004E5117"/>
    <w:rsid w:val="004E686D"/>
    <w:rsid w:val="004E7AAE"/>
    <w:rsid w:val="004E7C40"/>
    <w:rsid w:val="004F02CC"/>
    <w:rsid w:val="004F1FE3"/>
    <w:rsid w:val="004F4181"/>
    <w:rsid w:val="004F5AFF"/>
    <w:rsid w:val="004F5D00"/>
    <w:rsid w:val="004F6673"/>
    <w:rsid w:val="00500D55"/>
    <w:rsid w:val="00504C48"/>
    <w:rsid w:val="00505A38"/>
    <w:rsid w:val="00506A03"/>
    <w:rsid w:val="0051024A"/>
    <w:rsid w:val="005107EB"/>
    <w:rsid w:val="0051281F"/>
    <w:rsid w:val="00512847"/>
    <w:rsid w:val="00514F61"/>
    <w:rsid w:val="005150C8"/>
    <w:rsid w:val="0052119F"/>
    <w:rsid w:val="005213EB"/>
    <w:rsid w:val="0052256F"/>
    <w:rsid w:val="00522600"/>
    <w:rsid w:val="00524006"/>
    <w:rsid w:val="00526610"/>
    <w:rsid w:val="005267D7"/>
    <w:rsid w:val="00526DCC"/>
    <w:rsid w:val="005271D3"/>
    <w:rsid w:val="00527C66"/>
    <w:rsid w:val="0053295E"/>
    <w:rsid w:val="00533789"/>
    <w:rsid w:val="00534453"/>
    <w:rsid w:val="005351CD"/>
    <w:rsid w:val="00536CEF"/>
    <w:rsid w:val="0053794F"/>
    <w:rsid w:val="00540C28"/>
    <w:rsid w:val="00540CAC"/>
    <w:rsid w:val="00541AD4"/>
    <w:rsid w:val="00541C05"/>
    <w:rsid w:val="005430B4"/>
    <w:rsid w:val="00543E05"/>
    <w:rsid w:val="005517AD"/>
    <w:rsid w:val="00552403"/>
    <w:rsid w:val="00552557"/>
    <w:rsid w:val="00554BB9"/>
    <w:rsid w:val="00555FE7"/>
    <w:rsid w:val="00556FAE"/>
    <w:rsid w:val="005572F5"/>
    <w:rsid w:val="00557AE5"/>
    <w:rsid w:val="005600AF"/>
    <w:rsid w:val="00560909"/>
    <w:rsid w:val="00560EA3"/>
    <w:rsid w:val="005624FC"/>
    <w:rsid w:val="005640F9"/>
    <w:rsid w:val="0056572E"/>
    <w:rsid w:val="00565875"/>
    <w:rsid w:val="00565B81"/>
    <w:rsid w:val="00566C10"/>
    <w:rsid w:val="005677DD"/>
    <w:rsid w:val="00567C09"/>
    <w:rsid w:val="00567F2C"/>
    <w:rsid w:val="00571CFA"/>
    <w:rsid w:val="0057259C"/>
    <w:rsid w:val="005747B3"/>
    <w:rsid w:val="00574CCE"/>
    <w:rsid w:val="00577F22"/>
    <w:rsid w:val="00580D86"/>
    <w:rsid w:val="0058128D"/>
    <w:rsid w:val="0058733D"/>
    <w:rsid w:val="005906B4"/>
    <w:rsid w:val="005910B0"/>
    <w:rsid w:val="0059717B"/>
    <w:rsid w:val="00597963"/>
    <w:rsid w:val="00597DBB"/>
    <w:rsid w:val="005A1CA5"/>
    <w:rsid w:val="005A4783"/>
    <w:rsid w:val="005A530A"/>
    <w:rsid w:val="005A6E88"/>
    <w:rsid w:val="005B034E"/>
    <w:rsid w:val="005B0C3C"/>
    <w:rsid w:val="005B0E4B"/>
    <w:rsid w:val="005B17F1"/>
    <w:rsid w:val="005B2BCE"/>
    <w:rsid w:val="005B41D9"/>
    <w:rsid w:val="005B41F5"/>
    <w:rsid w:val="005B4D6C"/>
    <w:rsid w:val="005B747D"/>
    <w:rsid w:val="005B7C7D"/>
    <w:rsid w:val="005C1D8D"/>
    <w:rsid w:val="005C26BD"/>
    <w:rsid w:val="005C2B4E"/>
    <w:rsid w:val="005D0069"/>
    <w:rsid w:val="005D077E"/>
    <w:rsid w:val="005D095F"/>
    <w:rsid w:val="005D2C5E"/>
    <w:rsid w:val="005D3A5B"/>
    <w:rsid w:val="005D41A6"/>
    <w:rsid w:val="005D610B"/>
    <w:rsid w:val="005D6A5C"/>
    <w:rsid w:val="005D6AB4"/>
    <w:rsid w:val="005E0C4B"/>
    <w:rsid w:val="005E1720"/>
    <w:rsid w:val="005E1D33"/>
    <w:rsid w:val="005E6727"/>
    <w:rsid w:val="005E7D0A"/>
    <w:rsid w:val="005F4139"/>
    <w:rsid w:val="005F613B"/>
    <w:rsid w:val="005F6667"/>
    <w:rsid w:val="005F7C6F"/>
    <w:rsid w:val="0060023A"/>
    <w:rsid w:val="00600D76"/>
    <w:rsid w:val="0060143A"/>
    <w:rsid w:val="00601FDD"/>
    <w:rsid w:val="00602C63"/>
    <w:rsid w:val="00602D37"/>
    <w:rsid w:val="006033A0"/>
    <w:rsid w:val="00603B11"/>
    <w:rsid w:val="006063AD"/>
    <w:rsid w:val="00607275"/>
    <w:rsid w:val="00607318"/>
    <w:rsid w:val="00607679"/>
    <w:rsid w:val="00614C8E"/>
    <w:rsid w:val="006151EA"/>
    <w:rsid w:val="00616616"/>
    <w:rsid w:val="0061796B"/>
    <w:rsid w:val="00620850"/>
    <w:rsid w:val="00621CBB"/>
    <w:rsid w:val="00623CC9"/>
    <w:rsid w:val="0062422D"/>
    <w:rsid w:val="006269A3"/>
    <w:rsid w:val="00626A18"/>
    <w:rsid w:val="00627EC4"/>
    <w:rsid w:val="006318D1"/>
    <w:rsid w:val="00631941"/>
    <w:rsid w:val="00632C53"/>
    <w:rsid w:val="00635CF9"/>
    <w:rsid w:val="00636E5F"/>
    <w:rsid w:val="00642276"/>
    <w:rsid w:val="006452DA"/>
    <w:rsid w:val="00647460"/>
    <w:rsid w:val="006475A6"/>
    <w:rsid w:val="0064781D"/>
    <w:rsid w:val="00650777"/>
    <w:rsid w:val="006517F6"/>
    <w:rsid w:val="006523B8"/>
    <w:rsid w:val="0065500E"/>
    <w:rsid w:val="006551ED"/>
    <w:rsid w:val="00655929"/>
    <w:rsid w:val="00656859"/>
    <w:rsid w:val="00657961"/>
    <w:rsid w:val="00661E71"/>
    <w:rsid w:val="00662633"/>
    <w:rsid w:val="00662B7C"/>
    <w:rsid w:val="00662BC6"/>
    <w:rsid w:val="00663573"/>
    <w:rsid w:val="00665171"/>
    <w:rsid w:val="00665720"/>
    <w:rsid w:val="00666F84"/>
    <w:rsid w:val="00670D6B"/>
    <w:rsid w:val="00670E00"/>
    <w:rsid w:val="00671DE5"/>
    <w:rsid w:val="0067347B"/>
    <w:rsid w:val="00675364"/>
    <w:rsid w:val="00675686"/>
    <w:rsid w:val="0067623E"/>
    <w:rsid w:val="00677FC4"/>
    <w:rsid w:val="006807D4"/>
    <w:rsid w:val="00682DE6"/>
    <w:rsid w:val="00684BEC"/>
    <w:rsid w:val="00684E94"/>
    <w:rsid w:val="00685355"/>
    <w:rsid w:val="006876E0"/>
    <w:rsid w:val="0069080B"/>
    <w:rsid w:val="00692F4B"/>
    <w:rsid w:val="006931C4"/>
    <w:rsid w:val="006940F5"/>
    <w:rsid w:val="006975FB"/>
    <w:rsid w:val="006A147E"/>
    <w:rsid w:val="006A60E7"/>
    <w:rsid w:val="006A6379"/>
    <w:rsid w:val="006A7596"/>
    <w:rsid w:val="006A79D4"/>
    <w:rsid w:val="006B13B7"/>
    <w:rsid w:val="006B2684"/>
    <w:rsid w:val="006B2FE3"/>
    <w:rsid w:val="006B522D"/>
    <w:rsid w:val="006B5694"/>
    <w:rsid w:val="006B5BBA"/>
    <w:rsid w:val="006B63C2"/>
    <w:rsid w:val="006C0312"/>
    <w:rsid w:val="006C09B2"/>
    <w:rsid w:val="006C1A37"/>
    <w:rsid w:val="006C581E"/>
    <w:rsid w:val="006D1385"/>
    <w:rsid w:val="006D1776"/>
    <w:rsid w:val="006D7A06"/>
    <w:rsid w:val="006E0DC1"/>
    <w:rsid w:val="006E0F1E"/>
    <w:rsid w:val="006E1719"/>
    <w:rsid w:val="006E2240"/>
    <w:rsid w:val="006E3A99"/>
    <w:rsid w:val="006E3B03"/>
    <w:rsid w:val="006E4572"/>
    <w:rsid w:val="006E50BB"/>
    <w:rsid w:val="006E54D8"/>
    <w:rsid w:val="006E6E04"/>
    <w:rsid w:val="006F1B6D"/>
    <w:rsid w:val="006F3A83"/>
    <w:rsid w:val="006F6389"/>
    <w:rsid w:val="006F64F0"/>
    <w:rsid w:val="006F7C48"/>
    <w:rsid w:val="007013BE"/>
    <w:rsid w:val="00704161"/>
    <w:rsid w:val="00705290"/>
    <w:rsid w:val="00705B9B"/>
    <w:rsid w:val="00706178"/>
    <w:rsid w:val="00707089"/>
    <w:rsid w:val="00710421"/>
    <w:rsid w:val="007110C9"/>
    <w:rsid w:val="007112BD"/>
    <w:rsid w:val="00711BDB"/>
    <w:rsid w:val="00713C2D"/>
    <w:rsid w:val="00714092"/>
    <w:rsid w:val="00716A77"/>
    <w:rsid w:val="00721416"/>
    <w:rsid w:val="007250E5"/>
    <w:rsid w:val="007264F8"/>
    <w:rsid w:val="007266A3"/>
    <w:rsid w:val="00727F50"/>
    <w:rsid w:val="0073316E"/>
    <w:rsid w:val="00735D54"/>
    <w:rsid w:val="00740BD2"/>
    <w:rsid w:val="00744268"/>
    <w:rsid w:val="00744321"/>
    <w:rsid w:val="007452B6"/>
    <w:rsid w:val="00745EBC"/>
    <w:rsid w:val="00745EFB"/>
    <w:rsid w:val="007463B6"/>
    <w:rsid w:val="007464E8"/>
    <w:rsid w:val="007504F7"/>
    <w:rsid w:val="007505BC"/>
    <w:rsid w:val="00751772"/>
    <w:rsid w:val="007530E1"/>
    <w:rsid w:val="00760291"/>
    <w:rsid w:val="00761429"/>
    <w:rsid w:val="007634C1"/>
    <w:rsid w:val="007638EF"/>
    <w:rsid w:val="007655EC"/>
    <w:rsid w:val="0076604D"/>
    <w:rsid w:val="00766067"/>
    <w:rsid w:val="00770E66"/>
    <w:rsid w:val="007710E4"/>
    <w:rsid w:val="00774509"/>
    <w:rsid w:val="00775230"/>
    <w:rsid w:val="0077635E"/>
    <w:rsid w:val="007815F9"/>
    <w:rsid w:val="007844F0"/>
    <w:rsid w:val="00787F67"/>
    <w:rsid w:val="00791817"/>
    <w:rsid w:val="00793F7D"/>
    <w:rsid w:val="00794E16"/>
    <w:rsid w:val="00796775"/>
    <w:rsid w:val="0079757F"/>
    <w:rsid w:val="007A0E4C"/>
    <w:rsid w:val="007A351F"/>
    <w:rsid w:val="007A3556"/>
    <w:rsid w:val="007A7508"/>
    <w:rsid w:val="007A75AD"/>
    <w:rsid w:val="007B054B"/>
    <w:rsid w:val="007B1519"/>
    <w:rsid w:val="007B1DF1"/>
    <w:rsid w:val="007B38F3"/>
    <w:rsid w:val="007B39F9"/>
    <w:rsid w:val="007B46E0"/>
    <w:rsid w:val="007B46E1"/>
    <w:rsid w:val="007B6D6E"/>
    <w:rsid w:val="007C02E2"/>
    <w:rsid w:val="007C1D31"/>
    <w:rsid w:val="007C3D8C"/>
    <w:rsid w:val="007C62DC"/>
    <w:rsid w:val="007C672A"/>
    <w:rsid w:val="007D3C73"/>
    <w:rsid w:val="007D4813"/>
    <w:rsid w:val="007D5DB6"/>
    <w:rsid w:val="007D6F07"/>
    <w:rsid w:val="007D70E0"/>
    <w:rsid w:val="007E164E"/>
    <w:rsid w:val="007E30C2"/>
    <w:rsid w:val="007E3F30"/>
    <w:rsid w:val="007E5942"/>
    <w:rsid w:val="007E59ED"/>
    <w:rsid w:val="007F1E8E"/>
    <w:rsid w:val="007F2854"/>
    <w:rsid w:val="007F7489"/>
    <w:rsid w:val="00802275"/>
    <w:rsid w:val="00803BA4"/>
    <w:rsid w:val="00805BBB"/>
    <w:rsid w:val="00805E84"/>
    <w:rsid w:val="00806735"/>
    <w:rsid w:val="00811034"/>
    <w:rsid w:val="00814ABB"/>
    <w:rsid w:val="00814AC2"/>
    <w:rsid w:val="008151FB"/>
    <w:rsid w:val="00815BD6"/>
    <w:rsid w:val="00815C48"/>
    <w:rsid w:val="00817C0F"/>
    <w:rsid w:val="0082121F"/>
    <w:rsid w:val="00821E73"/>
    <w:rsid w:val="00822C61"/>
    <w:rsid w:val="00822CFF"/>
    <w:rsid w:val="00835807"/>
    <w:rsid w:val="00835AFE"/>
    <w:rsid w:val="008369DB"/>
    <w:rsid w:val="00836D59"/>
    <w:rsid w:val="0083761B"/>
    <w:rsid w:val="00837E26"/>
    <w:rsid w:val="00840405"/>
    <w:rsid w:val="00842105"/>
    <w:rsid w:val="008454F2"/>
    <w:rsid w:val="00845DF7"/>
    <w:rsid w:val="008467DE"/>
    <w:rsid w:val="00847B1B"/>
    <w:rsid w:val="00852063"/>
    <w:rsid w:val="00852E59"/>
    <w:rsid w:val="00856BA0"/>
    <w:rsid w:val="00857069"/>
    <w:rsid w:val="0085791A"/>
    <w:rsid w:val="00857F4B"/>
    <w:rsid w:val="00861173"/>
    <w:rsid w:val="00861E12"/>
    <w:rsid w:val="00866884"/>
    <w:rsid w:val="0087127A"/>
    <w:rsid w:val="008727CB"/>
    <w:rsid w:val="00875272"/>
    <w:rsid w:val="00877349"/>
    <w:rsid w:val="00880F4D"/>
    <w:rsid w:val="008832FF"/>
    <w:rsid w:val="008848C4"/>
    <w:rsid w:val="00884966"/>
    <w:rsid w:val="00885D15"/>
    <w:rsid w:val="0089057E"/>
    <w:rsid w:val="008918FE"/>
    <w:rsid w:val="00892826"/>
    <w:rsid w:val="00894329"/>
    <w:rsid w:val="008946FC"/>
    <w:rsid w:val="00894AD4"/>
    <w:rsid w:val="0089538E"/>
    <w:rsid w:val="00896198"/>
    <w:rsid w:val="0089766C"/>
    <w:rsid w:val="008A0354"/>
    <w:rsid w:val="008A10BC"/>
    <w:rsid w:val="008A220F"/>
    <w:rsid w:val="008A29B2"/>
    <w:rsid w:val="008A6166"/>
    <w:rsid w:val="008A6AD9"/>
    <w:rsid w:val="008A6D39"/>
    <w:rsid w:val="008B4646"/>
    <w:rsid w:val="008B5C8F"/>
    <w:rsid w:val="008B79FA"/>
    <w:rsid w:val="008C0031"/>
    <w:rsid w:val="008C0ECE"/>
    <w:rsid w:val="008C11B9"/>
    <w:rsid w:val="008C18BC"/>
    <w:rsid w:val="008C25AA"/>
    <w:rsid w:val="008C27ED"/>
    <w:rsid w:val="008C2FF3"/>
    <w:rsid w:val="008C55A6"/>
    <w:rsid w:val="008C6107"/>
    <w:rsid w:val="008C6940"/>
    <w:rsid w:val="008D023F"/>
    <w:rsid w:val="008D22AE"/>
    <w:rsid w:val="008D3A92"/>
    <w:rsid w:val="008D5DC0"/>
    <w:rsid w:val="008D6565"/>
    <w:rsid w:val="008D7073"/>
    <w:rsid w:val="008D7EAC"/>
    <w:rsid w:val="008E0770"/>
    <w:rsid w:val="008E0E9A"/>
    <w:rsid w:val="008E1E25"/>
    <w:rsid w:val="008E2397"/>
    <w:rsid w:val="008E3F09"/>
    <w:rsid w:val="008E4A23"/>
    <w:rsid w:val="008E4B0E"/>
    <w:rsid w:val="008E66BA"/>
    <w:rsid w:val="008E6B65"/>
    <w:rsid w:val="008F0289"/>
    <w:rsid w:val="008F0D29"/>
    <w:rsid w:val="008F1152"/>
    <w:rsid w:val="008F3176"/>
    <w:rsid w:val="008F3B50"/>
    <w:rsid w:val="008F613E"/>
    <w:rsid w:val="009029EF"/>
    <w:rsid w:val="00904013"/>
    <w:rsid w:val="009069F5"/>
    <w:rsid w:val="00910E8B"/>
    <w:rsid w:val="00913631"/>
    <w:rsid w:val="00913BAB"/>
    <w:rsid w:val="00915A68"/>
    <w:rsid w:val="00917435"/>
    <w:rsid w:val="00920B4B"/>
    <w:rsid w:val="0092124C"/>
    <w:rsid w:val="00921840"/>
    <w:rsid w:val="00925042"/>
    <w:rsid w:val="00926B06"/>
    <w:rsid w:val="00927DF2"/>
    <w:rsid w:val="0093208B"/>
    <w:rsid w:val="00932533"/>
    <w:rsid w:val="00932C22"/>
    <w:rsid w:val="00933A36"/>
    <w:rsid w:val="009340D3"/>
    <w:rsid w:val="009346EB"/>
    <w:rsid w:val="00935466"/>
    <w:rsid w:val="0093553D"/>
    <w:rsid w:val="009365DB"/>
    <w:rsid w:val="009372B6"/>
    <w:rsid w:val="0094153C"/>
    <w:rsid w:val="00941A50"/>
    <w:rsid w:val="00942B8E"/>
    <w:rsid w:val="00944C0A"/>
    <w:rsid w:val="00946BE1"/>
    <w:rsid w:val="0094773D"/>
    <w:rsid w:val="00951516"/>
    <w:rsid w:val="0095418F"/>
    <w:rsid w:val="0095426C"/>
    <w:rsid w:val="009576EA"/>
    <w:rsid w:val="00964A1D"/>
    <w:rsid w:val="00964FAE"/>
    <w:rsid w:val="009663F8"/>
    <w:rsid w:val="00966858"/>
    <w:rsid w:val="00970978"/>
    <w:rsid w:val="00971500"/>
    <w:rsid w:val="0097324C"/>
    <w:rsid w:val="00974FA2"/>
    <w:rsid w:val="00974FC7"/>
    <w:rsid w:val="009812A6"/>
    <w:rsid w:val="00985A9C"/>
    <w:rsid w:val="0098609D"/>
    <w:rsid w:val="00987049"/>
    <w:rsid w:val="009872B8"/>
    <w:rsid w:val="009901DB"/>
    <w:rsid w:val="0099088C"/>
    <w:rsid w:val="009920DB"/>
    <w:rsid w:val="009924A9"/>
    <w:rsid w:val="0099330A"/>
    <w:rsid w:val="009958DA"/>
    <w:rsid w:val="009974E5"/>
    <w:rsid w:val="009A11E6"/>
    <w:rsid w:val="009A13B3"/>
    <w:rsid w:val="009A1971"/>
    <w:rsid w:val="009A24A4"/>
    <w:rsid w:val="009A5602"/>
    <w:rsid w:val="009A6EB6"/>
    <w:rsid w:val="009B1FE0"/>
    <w:rsid w:val="009B2B0E"/>
    <w:rsid w:val="009B483C"/>
    <w:rsid w:val="009B6081"/>
    <w:rsid w:val="009B6F82"/>
    <w:rsid w:val="009C06DF"/>
    <w:rsid w:val="009C0961"/>
    <w:rsid w:val="009C1FFC"/>
    <w:rsid w:val="009C20C1"/>
    <w:rsid w:val="009C5003"/>
    <w:rsid w:val="009C645D"/>
    <w:rsid w:val="009D1523"/>
    <w:rsid w:val="009D1BDA"/>
    <w:rsid w:val="009D25A1"/>
    <w:rsid w:val="009D302B"/>
    <w:rsid w:val="009D37C8"/>
    <w:rsid w:val="009D5AF4"/>
    <w:rsid w:val="009D5B3F"/>
    <w:rsid w:val="009D5D8D"/>
    <w:rsid w:val="009D7920"/>
    <w:rsid w:val="009E027A"/>
    <w:rsid w:val="009E0479"/>
    <w:rsid w:val="009E10D8"/>
    <w:rsid w:val="009E18BB"/>
    <w:rsid w:val="009E44C4"/>
    <w:rsid w:val="009E5A1D"/>
    <w:rsid w:val="009E7B5B"/>
    <w:rsid w:val="009F02E3"/>
    <w:rsid w:val="009F0EAD"/>
    <w:rsid w:val="009F328A"/>
    <w:rsid w:val="009F3501"/>
    <w:rsid w:val="009F7D09"/>
    <w:rsid w:val="00A00CA3"/>
    <w:rsid w:val="00A00F4A"/>
    <w:rsid w:val="00A01EB9"/>
    <w:rsid w:val="00A050BB"/>
    <w:rsid w:val="00A05D39"/>
    <w:rsid w:val="00A0617A"/>
    <w:rsid w:val="00A06D43"/>
    <w:rsid w:val="00A112E1"/>
    <w:rsid w:val="00A12277"/>
    <w:rsid w:val="00A1488A"/>
    <w:rsid w:val="00A14B6E"/>
    <w:rsid w:val="00A15082"/>
    <w:rsid w:val="00A15190"/>
    <w:rsid w:val="00A1759B"/>
    <w:rsid w:val="00A2028A"/>
    <w:rsid w:val="00A2072B"/>
    <w:rsid w:val="00A20D59"/>
    <w:rsid w:val="00A23A19"/>
    <w:rsid w:val="00A24F2A"/>
    <w:rsid w:val="00A26700"/>
    <w:rsid w:val="00A26810"/>
    <w:rsid w:val="00A26975"/>
    <w:rsid w:val="00A2797F"/>
    <w:rsid w:val="00A3177D"/>
    <w:rsid w:val="00A3212B"/>
    <w:rsid w:val="00A32159"/>
    <w:rsid w:val="00A360A8"/>
    <w:rsid w:val="00A373E9"/>
    <w:rsid w:val="00A41BAC"/>
    <w:rsid w:val="00A425CB"/>
    <w:rsid w:val="00A4260C"/>
    <w:rsid w:val="00A45709"/>
    <w:rsid w:val="00A50D50"/>
    <w:rsid w:val="00A50F24"/>
    <w:rsid w:val="00A5119C"/>
    <w:rsid w:val="00A517B8"/>
    <w:rsid w:val="00A54955"/>
    <w:rsid w:val="00A54EF0"/>
    <w:rsid w:val="00A57183"/>
    <w:rsid w:val="00A61438"/>
    <w:rsid w:val="00A6333E"/>
    <w:rsid w:val="00A650F4"/>
    <w:rsid w:val="00A661AD"/>
    <w:rsid w:val="00A665EF"/>
    <w:rsid w:val="00A6736C"/>
    <w:rsid w:val="00A67BD3"/>
    <w:rsid w:val="00A71DFA"/>
    <w:rsid w:val="00A762F7"/>
    <w:rsid w:val="00A76C8A"/>
    <w:rsid w:val="00A76D6D"/>
    <w:rsid w:val="00A7780B"/>
    <w:rsid w:val="00A80E45"/>
    <w:rsid w:val="00A814BD"/>
    <w:rsid w:val="00A81AFD"/>
    <w:rsid w:val="00A82137"/>
    <w:rsid w:val="00A82785"/>
    <w:rsid w:val="00A827A5"/>
    <w:rsid w:val="00A83218"/>
    <w:rsid w:val="00A83372"/>
    <w:rsid w:val="00A840A7"/>
    <w:rsid w:val="00A84B99"/>
    <w:rsid w:val="00A85EBD"/>
    <w:rsid w:val="00A873E3"/>
    <w:rsid w:val="00A87B14"/>
    <w:rsid w:val="00A87E13"/>
    <w:rsid w:val="00A90932"/>
    <w:rsid w:val="00A920BF"/>
    <w:rsid w:val="00A963CF"/>
    <w:rsid w:val="00A97A46"/>
    <w:rsid w:val="00A97F78"/>
    <w:rsid w:val="00AA1D92"/>
    <w:rsid w:val="00AA2179"/>
    <w:rsid w:val="00AA26D9"/>
    <w:rsid w:val="00AA332F"/>
    <w:rsid w:val="00AA33EF"/>
    <w:rsid w:val="00AA438D"/>
    <w:rsid w:val="00AA536F"/>
    <w:rsid w:val="00AA5D54"/>
    <w:rsid w:val="00AB00D3"/>
    <w:rsid w:val="00AB1E6F"/>
    <w:rsid w:val="00AB1FBC"/>
    <w:rsid w:val="00AB387F"/>
    <w:rsid w:val="00AB4746"/>
    <w:rsid w:val="00AC0A1F"/>
    <w:rsid w:val="00AC1F08"/>
    <w:rsid w:val="00AC2A06"/>
    <w:rsid w:val="00AC4EAF"/>
    <w:rsid w:val="00AC4FF5"/>
    <w:rsid w:val="00AC61DD"/>
    <w:rsid w:val="00AC6A37"/>
    <w:rsid w:val="00AC7086"/>
    <w:rsid w:val="00AC77FA"/>
    <w:rsid w:val="00AD186D"/>
    <w:rsid w:val="00AD277A"/>
    <w:rsid w:val="00AD29A0"/>
    <w:rsid w:val="00AD2EA7"/>
    <w:rsid w:val="00AD2F2D"/>
    <w:rsid w:val="00AD46A9"/>
    <w:rsid w:val="00AD4A81"/>
    <w:rsid w:val="00AD5609"/>
    <w:rsid w:val="00AD5655"/>
    <w:rsid w:val="00AD565D"/>
    <w:rsid w:val="00AD5943"/>
    <w:rsid w:val="00AD5C73"/>
    <w:rsid w:val="00AD6B23"/>
    <w:rsid w:val="00AD7C44"/>
    <w:rsid w:val="00AE0CDB"/>
    <w:rsid w:val="00AE1158"/>
    <w:rsid w:val="00AE1736"/>
    <w:rsid w:val="00AE1BBC"/>
    <w:rsid w:val="00AE3BD4"/>
    <w:rsid w:val="00AE4790"/>
    <w:rsid w:val="00AE6EEE"/>
    <w:rsid w:val="00AE75FE"/>
    <w:rsid w:val="00AE76C5"/>
    <w:rsid w:val="00AE7C32"/>
    <w:rsid w:val="00AF1CFE"/>
    <w:rsid w:val="00AF2319"/>
    <w:rsid w:val="00AF3BD7"/>
    <w:rsid w:val="00AF3DEB"/>
    <w:rsid w:val="00AF5D3F"/>
    <w:rsid w:val="00AF70C5"/>
    <w:rsid w:val="00AF7EBB"/>
    <w:rsid w:val="00B002C4"/>
    <w:rsid w:val="00B0050D"/>
    <w:rsid w:val="00B01046"/>
    <w:rsid w:val="00B035B9"/>
    <w:rsid w:val="00B04D3F"/>
    <w:rsid w:val="00B0513D"/>
    <w:rsid w:val="00B0770F"/>
    <w:rsid w:val="00B07E2C"/>
    <w:rsid w:val="00B10DEF"/>
    <w:rsid w:val="00B1402C"/>
    <w:rsid w:val="00B14347"/>
    <w:rsid w:val="00B15291"/>
    <w:rsid w:val="00B168A7"/>
    <w:rsid w:val="00B17FBA"/>
    <w:rsid w:val="00B2048D"/>
    <w:rsid w:val="00B209B7"/>
    <w:rsid w:val="00B214A0"/>
    <w:rsid w:val="00B225BE"/>
    <w:rsid w:val="00B22E69"/>
    <w:rsid w:val="00B24B56"/>
    <w:rsid w:val="00B257C1"/>
    <w:rsid w:val="00B27994"/>
    <w:rsid w:val="00B30E36"/>
    <w:rsid w:val="00B33084"/>
    <w:rsid w:val="00B34CD6"/>
    <w:rsid w:val="00B36269"/>
    <w:rsid w:val="00B503AC"/>
    <w:rsid w:val="00B50994"/>
    <w:rsid w:val="00B515FA"/>
    <w:rsid w:val="00B517EF"/>
    <w:rsid w:val="00B5187B"/>
    <w:rsid w:val="00B5202A"/>
    <w:rsid w:val="00B52666"/>
    <w:rsid w:val="00B54E8F"/>
    <w:rsid w:val="00B55475"/>
    <w:rsid w:val="00B60CBA"/>
    <w:rsid w:val="00B611DD"/>
    <w:rsid w:val="00B613A3"/>
    <w:rsid w:val="00B61FFE"/>
    <w:rsid w:val="00B6274E"/>
    <w:rsid w:val="00B62FA5"/>
    <w:rsid w:val="00B638C6"/>
    <w:rsid w:val="00B64215"/>
    <w:rsid w:val="00B64874"/>
    <w:rsid w:val="00B756D2"/>
    <w:rsid w:val="00B76D6C"/>
    <w:rsid w:val="00B76DDD"/>
    <w:rsid w:val="00B807BF"/>
    <w:rsid w:val="00B81A76"/>
    <w:rsid w:val="00B82327"/>
    <w:rsid w:val="00B82860"/>
    <w:rsid w:val="00B8291F"/>
    <w:rsid w:val="00B84630"/>
    <w:rsid w:val="00B84FF1"/>
    <w:rsid w:val="00B85582"/>
    <w:rsid w:val="00B91235"/>
    <w:rsid w:val="00B917B0"/>
    <w:rsid w:val="00B91BCC"/>
    <w:rsid w:val="00B923E8"/>
    <w:rsid w:val="00B925C2"/>
    <w:rsid w:val="00B92BFF"/>
    <w:rsid w:val="00B940D4"/>
    <w:rsid w:val="00B947E3"/>
    <w:rsid w:val="00B96F14"/>
    <w:rsid w:val="00BA030F"/>
    <w:rsid w:val="00BA4440"/>
    <w:rsid w:val="00BA44F2"/>
    <w:rsid w:val="00BA571D"/>
    <w:rsid w:val="00BA5EC7"/>
    <w:rsid w:val="00BA6B7F"/>
    <w:rsid w:val="00BA7B38"/>
    <w:rsid w:val="00BB04F3"/>
    <w:rsid w:val="00BB0521"/>
    <w:rsid w:val="00BB1CD9"/>
    <w:rsid w:val="00BB3C52"/>
    <w:rsid w:val="00BB44F8"/>
    <w:rsid w:val="00BB5EA8"/>
    <w:rsid w:val="00BB6F99"/>
    <w:rsid w:val="00BC7276"/>
    <w:rsid w:val="00BD54CA"/>
    <w:rsid w:val="00BD5C43"/>
    <w:rsid w:val="00BD6170"/>
    <w:rsid w:val="00BD6B23"/>
    <w:rsid w:val="00BD780D"/>
    <w:rsid w:val="00BD7C43"/>
    <w:rsid w:val="00BD7E81"/>
    <w:rsid w:val="00BE038F"/>
    <w:rsid w:val="00BE0566"/>
    <w:rsid w:val="00BE119C"/>
    <w:rsid w:val="00BE1781"/>
    <w:rsid w:val="00BE1D78"/>
    <w:rsid w:val="00BE1E63"/>
    <w:rsid w:val="00BE3D74"/>
    <w:rsid w:val="00BE67B5"/>
    <w:rsid w:val="00BF0E1B"/>
    <w:rsid w:val="00BF4636"/>
    <w:rsid w:val="00BF5A40"/>
    <w:rsid w:val="00BF68CB"/>
    <w:rsid w:val="00BF6C2F"/>
    <w:rsid w:val="00C00DD8"/>
    <w:rsid w:val="00C01291"/>
    <w:rsid w:val="00C012F5"/>
    <w:rsid w:val="00C0294B"/>
    <w:rsid w:val="00C02F49"/>
    <w:rsid w:val="00C035EA"/>
    <w:rsid w:val="00C03FB8"/>
    <w:rsid w:val="00C04C6B"/>
    <w:rsid w:val="00C04D91"/>
    <w:rsid w:val="00C05CA5"/>
    <w:rsid w:val="00C06AF0"/>
    <w:rsid w:val="00C07592"/>
    <w:rsid w:val="00C07DB8"/>
    <w:rsid w:val="00C15F57"/>
    <w:rsid w:val="00C20391"/>
    <w:rsid w:val="00C20A65"/>
    <w:rsid w:val="00C20CB7"/>
    <w:rsid w:val="00C20D34"/>
    <w:rsid w:val="00C21387"/>
    <w:rsid w:val="00C21D8E"/>
    <w:rsid w:val="00C22174"/>
    <w:rsid w:val="00C22A3F"/>
    <w:rsid w:val="00C22AA4"/>
    <w:rsid w:val="00C22B6E"/>
    <w:rsid w:val="00C2760B"/>
    <w:rsid w:val="00C276E6"/>
    <w:rsid w:val="00C30A69"/>
    <w:rsid w:val="00C33430"/>
    <w:rsid w:val="00C364CB"/>
    <w:rsid w:val="00C40341"/>
    <w:rsid w:val="00C40BE9"/>
    <w:rsid w:val="00C411B0"/>
    <w:rsid w:val="00C41501"/>
    <w:rsid w:val="00C41BAC"/>
    <w:rsid w:val="00C4241D"/>
    <w:rsid w:val="00C43759"/>
    <w:rsid w:val="00C44937"/>
    <w:rsid w:val="00C46B16"/>
    <w:rsid w:val="00C46C4C"/>
    <w:rsid w:val="00C46F0D"/>
    <w:rsid w:val="00C47C07"/>
    <w:rsid w:val="00C47E19"/>
    <w:rsid w:val="00C53548"/>
    <w:rsid w:val="00C55EF5"/>
    <w:rsid w:val="00C577FA"/>
    <w:rsid w:val="00C60112"/>
    <w:rsid w:val="00C60AC4"/>
    <w:rsid w:val="00C6360A"/>
    <w:rsid w:val="00C63C2D"/>
    <w:rsid w:val="00C66085"/>
    <w:rsid w:val="00C70A74"/>
    <w:rsid w:val="00C70D70"/>
    <w:rsid w:val="00C7231A"/>
    <w:rsid w:val="00C72A78"/>
    <w:rsid w:val="00C73166"/>
    <w:rsid w:val="00C73371"/>
    <w:rsid w:val="00C759CB"/>
    <w:rsid w:val="00C76E3B"/>
    <w:rsid w:val="00C770C1"/>
    <w:rsid w:val="00C77896"/>
    <w:rsid w:val="00C77933"/>
    <w:rsid w:val="00C812EE"/>
    <w:rsid w:val="00C82484"/>
    <w:rsid w:val="00C82BC9"/>
    <w:rsid w:val="00C83886"/>
    <w:rsid w:val="00C90BE9"/>
    <w:rsid w:val="00C92305"/>
    <w:rsid w:val="00C92E57"/>
    <w:rsid w:val="00C93ED7"/>
    <w:rsid w:val="00C9498D"/>
    <w:rsid w:val="00C957F2"/>
    <w:rsid w:val="00C973D9"/>
    <w:rsid w:val="00CA04E4"/>
    <w:rsid w:val="00CA2F5E"/>
    <w:rsid w:val="00CA5047"/>
    <w:rsid w:val="00CA7D56"/>
    <w:rsid w:val="00CB041C"/>
    <w:rsid w:val="00CB33D4"/>
    <w:rsid w:val="00CB35EA"/>
    <w:rsid w:val="00CB49A2"/>
    <w:rsid w:val="00CB7B04"/>
    <w:rsid w:val="00CB7CE1"/>
    <w:rsid w:val="00CC1D16"/>
    <w:rsid w:val="00CC20C2"/>
    <w:rsid w:val="00CC5376"/>
    <w:rsid w:val="00CC58EF"/>
    <w:rsid w:val="00CC6523"/>
    <w:rsid w:val="00CC66B6"/>
    <w:rsid w:val="00CC6F72"/>
    <w:rsid w:val="00CC705E"/>
    <w:rsid w:val="00CC7733"/>
    <w:rsid w:val="00CD1BCB"/>
    <w:rsid w:val="00CD1EA9"/>
    <w:rsid w:val="00CE432D"/>
    <w:rsid w:val="00CE65C7"/>
    <w:rsid w:val="00CF0D2C"/>
    <w:rsid w:val="00CF20C0"/>
    <w:rsid w:val="00CF32B6"/>
    <w:rsid w:val="00CF364F"/>
    <w:rsid w:val="00CF3953"/>
    <w:rsid w:val="00CF4E8B"/>
    <w:rsid w:val="00CF5846"/>
    <w:rsid w:val="00CF6810"/>
    <w:rsid w:val="00D022AA"/>
    <w:rsid w:val="00D04149"/>
    <w:rsid w:val="00D05FAB"/>
    <w:rsid w:val="00D07426"/>
    <w:rsid w:val="00D079E5"/>
    <w:rsid w:val="00D10072"/>
    <w:rsid w:val="00D1159B"/>
    <w:rsid w:val="00D1177A"/>
    <w:rsid w:val="00D132E9"/>
    <w:rsid w:val="00D13DCE"/>
    <w:rsid w:val="00D15EF5"/>
    <w:rsid w:val="00D16C9D"/>
    <w:rsid w:val="00D20B97"/>
    <w:rsid w:val="00D241E0"/>
    <w:rsid w:val="00D24461"/>
    <w:rsid w:val="00D27ABD"/>
    <w:rsid w:val="00D30D4E"/>
    <w:rsid w:val="00D31426"/>
    <w:rsid w:val="00D3277E"/>
    <w:rsid w:val="00D34558"/>
    <w:rsid w:val="00D4042B"/>
    <w:rsid w:val="00D40484"/>
    <w:rsid w:val="00D40DAA"/>
    <w:rsid w:val="00D4524A"/>
    <w:rsid w:val="00D45A3B"/>
    <w:rsid w:val="00D503FA"/>
    <w:rsid w:val="00D51129"/>
    <w:rsid w:val="00D519E0"/>
    <w:rsid w:val="00D51C61"/>
    <w:rsid w:val="00D52292"/>
    <w:rsid w:val="00D540E9"/>
    <w:rsid w:val="00D553CC"/>
    <w:rsid w:val="00D55B99"/>
    <w:rsid w:val="00D57088"/>
    <w:rsid w:val="00D5759E"/>
    <w:rsid w:val="00D60910"/>
    <w:rsid w:val="00D61389"/>
    <w:rsid w:val="00D63885"/>
    <w:rsid w:val="00D6399C"/>
    <w:rsid w:val="00D64547"/>
    <w:rsid w:val="00D65AF2"/>
    <w:rsid w:val="00D6605F"/>
    <w:rsid w:val="00D662EA"/>
    <w:rsid w:val="00D66755"/>
    <w:rsid w:val="00D678E7"/>
    <w:rsid w:val="00D720AF"/>
    <w:rsid w:val="00D7376E"/>
    <w:rsid w:val="00D73DB1"/>
    <w:rsid w:val="00D741CB"/>
    <w:rsid w:val="00D768C7"/>
    <w:rsid w:val="00D77CB7"/>
    <w:rsid w:val="00D8424C"/>
    <w:rsid w:val="00D902A8"/>
    <w:rsid w:val="00D90326"/>
    <w:rsid w:val="00D910B1"/>
    <w:rsid w:val="00D91655"/>
    <w:rsid w:val="00D92AD2"/>
    <w:rsid w:val="00D92B23"/>
    <w:rsid w:val="00D94A0E"/>
    <w:rsid w:val="00D95777"/>
    <w:rsid w:val="00D95C26"/>
    <w:rsid w:val="00D97353"/>
    <w:rsid w:val="00DA0A56"/>
    <w:rsid w:val="00DA1534"/>
    <w:rsid w:val="00DA292D"/>
    <w:rsid w:val="00DA44DB"/>
    <w:rsid w:val="00DA589A"/>
    <w:rsid w:val="00DA6735"/>
    <w:rsid w:val="00DA6AC4"/>
    <w:rsid w:val="00DA6FBD"/>
    <w:rsid w:val="00DA734A"/>
    <w:rsid w:val="00DB18C8"/>
    <w:rsid w:val="00DB3AFA"/>
    <w:rsid w:val="00DB40A4"/>
    <w:rsid w:val="00DB494D"/>
    <w:rsid w:val="00DC1F09"/>
    <w:rsid w:val="00DC2055"/>
    <w:rsid w:val="00DC41F3"/>
    <w:rsid w:val="00DC42F8"/>
    <w:rsid w:val="00DC4E77"/>
    <w:rsid w:val="00DD19B3"/>
    <w:rsid w:val="00DD1FE2"/>
    <w:rsid w:val="00DD2331"/>
    <w:rsid w:val="00DD2A93"/>
    <w:rsid w:val="00DD37E3"/>
    <w:rsid w:val="00DD456B"/>
    <w:rsid w:val="00DD6ADF"/>
    <w:rsid w:val="00DE0AAB"/>
    <w:rsid w:val="00DE0E7F"/>
    <w:rsid w:val="00DE12FB"/>
    <w:rsid w:val="00DE27BE"/>
    <w:rsid w:val="00DE40EF"/>
    <w:rsid w:val="00DE4424"/>
    <w:rsid w:val="00DF1841"/>
    <w:rsid w:val="00DF1E87"/>
    <w:rsid w:val="00DF2189"/>
    <w:rsid w:val="00DF24EE"/>
    <w:rsid w:val="00DF4081"/>
    <w:rsid w:val="00DF525D"/>
    <w:rsid w:val="00DF6368"/>
    <w:rsid w:val="00E03974"/>
    <w:rsid w:val="00E04D4F"/>
    <w:rsid w:val="00E0530B"/>
    <w:rsid w:val="00E058D0"/>
    <w:rsid w:val="00E05D1C"/>
    <w:rsid w:val="00E0645F"/>
    <w:rsid w:val="00E06E9E"/>
    <w:rsid w:val="00E073D5"/>
    <w:rsid w:val="00E11257"/>
    <w:rsid w:val="00E11A58"/>
    <w:rsid w:val="00E12333"/>
    <w:rsid w:val="00E14E63"/>
    <w:rsid w:val="00E15ACB"/>
    <w:rsid w:val="00E1676E"/>
    <w:rsid w:val="00E202A8"/>
    <w:rsid w:val="00E20EA0"/>
    <w:rsid w:val="00E21632"/>
    <w:rsid w:val="00E247A9"/>
    <w:rsid w:val="00E2626B"/>
    <w:rsid w:val="00E26D91"/>
    <w:rsid w:val="00E27F84"/>
    <w:rsid w:val="00E30526"/>
    <w:rsid w:val="00E30A43"/>
    <w:rsid w:val="00E31D81"/>
    <w:rsid w:val="00E32751"/>
    <w:rsid w:val="00E32FD4"/>
    <w:rsid w:val="00E34732"/>
    <w:rsid w:val="00E34D75"/>
    <w:rsid w:val="00E35057"/>
    <w:rsid w:val="00E404DC"/>
    <w:rsid w:val="00E421FA"/>
    <w:rsid w:val="00E46620"/>
    <w:rsid w:val="00E50965"/>
    <w:rsid w:val="00E50AA7"/>
    <w:rsid w:val="00E5115C"/>
    <w:rsid w:val="00E522C7"/>
    <w:rsid w:val="00E53297"/>
    <w:rsid w:val="00E546BE"/>
    <w:rsid w:val="00E57408"/>
    <w:rsid w:val="00E57E0F"/>
    <w:rsid w:val="00E603F4"/>
    <w:rsid w:val="00E614BB"/>
    <w:rsid w:val="00E62A0D"/>
    <w:rsid w:val="00E63EC0"/>
    <w:rsid w:val="00E664CA"/>
    <w:rsid w:val="00E66EC2"/>
    <w:rsid w:val="00E72021"/>
    <w:rsid w:val="00E74ABA"/>
    <w:rsid w:val="00E7542D"/>
    <w:rsid w:val="00E81B6F"/>
    <w:rsid w:val="00E828AC"/>
    <w:rsid w:val="00E83525"/>
    <w:rsid w:val="00E83AD3"/>
    <w:rsid w:val="00E850C3"/>
    <w:rsid w:val="00E855E0"/>
    <w:rsid w:val="00E9011D"/>
    <w:rsid w:val="00E905B2"/>
    <w:rsid w:val="00E9132F"/>
    <w:rsid w:val="00E934C4"/>
    <w:rsid w:val="00E941B5"/>
    <w:rsid w:val="00E94B5D"/>
    <w:rsid w:val="00EA0EAB"/>
    <w:rsid w:val="00EA1A23"/>
    <w:rsid w:val="00EA228F"/>
    <w:rsid w:val="00EA2708"/>
    <w:rsid w:val="00EA2819"/>
    <w:rsid w:val="00EA36EC"/>
    <w:rsid w:val="00EA3911"/>
    <w:rsid w:val="00EA3CAF"/>
    <w:rsid w:val="00EA3F50"/>
    <w:rsid w:val="00EA5817"/>
    <w:rsid w:val="00EB305D"/>
    <w:rsid w:val="00EB53EB"/>
    <w:rsid w:val="00EB6A4F"/>
    <w:rsid w:val="00EC208D"/>
    <w:rsid w:val="00EC2537"/>
    <w:rsid w:val="00EC381F"/>
    <w:rsid w:val="00ED219C"/>
    <w:rsid w:val="00ED2273"/>
    <w:rsid w:val="00ED2B3C"/>
    <w:rsid w:val="00ED3154"/>
    <w:rsid w:val="00ED3580"/>
    <w:rsid w:val="00ED3DF6"/>
    <w:rsid w:val="00EE00D3"/>
    <w:rsid w:val="00EE0FDF"/>
    <w:rsid w:val="00EE2259"/>
    <w:rsid w:val="00EE2FB3"/>
    <w:rsid w:val="00EE334C"/>
    <w:rsid w:val="00EE721E"/>
    <w:rsid w:val="00EF2D04"/>
    <w:rsid w:val="00EF2EC9"/>
    <w:rsid w:val="00EF352B"/>
    <w:rsid w:val="00EF67F9"/>
    <w:rsid w:val="00EF682A"/>
    <w:rsid w:val="00F02FD4"/>
    <w:rsid w:val="00F04659"/>
    <w:rsid w:val="00F07BEF"/>
    <w:rsid w:val="00F14390"/>
    <w:rsid w:val="00F159BA"/>
    <w:rsid w:val="00F216B3"/>
    <w:rsid w:val="00F21D2D"/>
    <w:rsid w:val="00F22B18"/>
    <w:rsid w:val="00F23338"/>
    <w:rsid w:val="00F25378"/>
    <w:rsid w:val="00F26272"/>
    <w:rsid w:val="00F26810"/>
    <w:rsid w:val="00F2699D"/>
    <w:rsid w:val="00F27A73"/>
    <w:rsid w:val="00F3081F"/>
    <w:rsid w:val="00F30DFD"/>
    <w:rsid w:val="00F31DA8"/>
    <w:rsid w:val="00F34EC6"/>
    <w:rsid w:val="00F3530C"/>
    <w:rsid w:val="00F3674C"/>
    <w:rsid w:val="00F4142E"/>
    <w:rsid w:val="00F4533B"/>
    <w:rsid w:val="00F458E0"/>
    <w:rsid w:val="00F509A9"/>
    <w:rsid w:val="00F51B5C"/>
    <w:rsid w:val="00F52B4B"/>
    <w:rsid w:val="00F547FA"/>
    <w:rsid w:val="00F54965"/>
    <w:rsid w:val="00F54F73"/>
    <w:rsid w:val="00F559F1"/>
    <w:rsid w:val="00F5689C"/>
    <w:rsid w:val="00F6377F"/>
    <w:rsid w:val="00F648B4"/>
    <w:rsid w:val="00F65312"/>
    <w:rsid w:val="00F65862"/>
    <w:rsid w:val="00F66BB4"/>
    <w:rsid w:val="00F66FE3"/>
    <w:rsid w:val="00F6743F"/>
    <w:rsid w:val="00F70412"/>
    <w:rsid w:val="00F7082C"/>
    <w:rsid w:val="00F72DAE"/>
    <w:rsid w:val="00F72F20"/>
    <w:rsid w:val="00F743F6"/>
    <w:rsid w:val="00F7538A"/>
    <w:rsid w:val="00F75BE9"/>
    <w:rsid w:val="00F76848"/>
    <w:rsid w:val="00F76A01"/>
    <w:rsid w:val="00F77BA2"/>
    <w:rsid w:val="00F80879"/>
    <w:rsid w:val="00F82372"/>
    <w:rsid w:val="00F82956"/>
    <w:rsid w:val="00F82D47"/>
    <w:rsid w:val="00F83281"/>
    <w:rsid w:val="00F8342E"/>
    <w:rsid w:val="00F92CE4"/>
    <w:rsid w:val="00F933D0"/>
    <w:rsid w:val="00F93BE2"/>
    <w:rsid w:val="00F960F7"/>
    <w:rsid w:val="00F96185"/>
    <w:rsid w:val="00FA061D"/>
    <w:rsid w:val="00FA10E8"/>
    <w:rsid w:val="00FA5019"/>
    <w:rsid w:val="00FA5AFC"/>
    <w:rsid w:val="00FA6475"/>
    <w:rsid w:val="00FA6599"/>
    <w:rsid w:val="00FA6E87"/>
    <w:rsid w:val="00FB01B2"/>
    <w:rsid w:val="00FB1CA2"/>
    <w:rsid w:val="00FB37F3"/>
    <w:rsid w:val="00FB3AD9"/>
    <w:rsid w:val="00FB4122"/>
    <w:rsid w:val="00FB4E52"/>
    <w:rsid w:val="00FC221F"/>
    <w:rsid w:val="00FC40F3"/>
    <w:rsid w:val="00FC493E"/>
    <w:rsid w:val="00FC4B5C"/>
    <w:rsid w:val="00FC595C"/>
    <w:rsid w:val="00FC5EA3"/>
    <w:rsid w:val="00FC63F3"/>
    <w:rsid w:val="00FD071F"/>
    <w:rsid w:val="00FD1010"/>
    <w:rsid w:val="00FD3CCE"/>
    <w:rsid w:val="00FD511D"/>
    <w:rsid w:val="00FD688E"/>
    <w:rsid w:val="00FE0A95"/>
    <w:rsid w:val="00FE0B68"/>
    <w:rsid w:val="00FE0F55"/>
    <w:rsid w:val="00FE2CE0"/>
    <w:rsid w:val="00FE47AF"/>
    <w:rsid w:val="00FE4943"/>
    <w:rsid w:val="00FE7C42"/>
    <w:rsid w:val="00FE7EC5"/>
    <w:rsid w:val="00FF0BE7"/>
    <w:rsid w:val="00FF1C24"/>
    <w:rsid w:val="00FF1D52"/>
    <w:rsid w:val="00FF1FB5"/>
    <w:rsid w:val="00FF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AEDF77D-E8B7-4EF2-A0C0-04CFBA30E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aliases w:val="bt,body text,contents,(10)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ZarkazkladnhotextuChar">
    <w:name w:val="Zarážka základného textu Char"/>
    <w:link w:val="Zarkazkladnhotextu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0006AA"/>
    <w:rPr>
      <w:rFonts w:ascii="Arial" w:hAnsi="Arial"/>
      <w:noProof/>
      <w:color w:val="FF0000"/>
    </w:rPr>
  </w:style>
  <w:style w:type="character" w:customStyle="1" w:styleId="Zarkazkladnhotextu2Char">
    <w:name w:val="Zarážka základného textu 2 Char"/>
    <w:link w:val="Zarkazkladnhotextu2"/>
    <w:rsid w:val="00DA6735"/>
    <w:rPr>
      <w:rFonts w:ascii="Arial" w:hAnsi="Arial"/>
      <w:noProof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416ADE"/>
  </w:style>
  <w:style w:type="character" w:customStyle="1" w:styleId="Nadpis1Char">
    <w:name w:val="Nadpis 1 Char"/>
    <w:basedOn w:val="Predvolenpsmoodseku"/>
    <w:link w:val="Nadpis1"/>
    <w:rsid w:val="00416ADE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3Char">
    <w:name w:val="Nadpis 3 Char"/>
    <w:basedOn w:val="Predvolenpsmoodseku"/>
    <w:link w:val="Nadpis3"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416ADE"/>
    <w:rPr>
      <w:rFonts w:ascii="Arial" w:hAnsi="Arial"/>
      <w:noProof/>
      <w:szCs w:val="24"/>
    </w:rPr>
  </w:style>
  <w:style w:type="character" w:customStyle="1" w:styleId="HlavikaChar">
    <w:name w:val="Hlavička Char"/>
    <w:basedOn w:val="Predvolenpsmoodseku"/>
    <w:link w:val="Hlavika"/>
    <w:uiPriority w:val="99"/>
    <w:rsid w:val="00416ADE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416ADE"/>
    <w:rPr>
      <w:rFonts w:ascii="Arial" w:hAnsi="Arial"/>
      <w:smallCaps/>
      <w:noProof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16ADE"/>
    <w:rPr>
      <w:rFonts w:ascii="Tahoma" w:hAnsi="Tahoma" w:cs="Tahoma"/>
      <w:sz w:val="16"/>
      <w:szCs w:val="16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416ADE"/>
    <w:rPr>
      <w:sz w:val="24"/>
      <w:lang w:val="en-GB"/>
    </w:rPr>
  </w:style>
  <w:style w:type="table" w:styleId="Mriekatabuky">
    <w:name w:val="Table Grid"/>
    <w:basedOn w:val="Normlnatabuka"/>
    <w:uiPriority w:val="39"/>
    <w:rsid w:val="005A47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r">
    <w:name w:val="annotation reference"/>
    <w:uiPriority w:val="99"/>
    <w:semiHidden/>
    <w:unhideWhenUsed/>
    <w:rsid w:val="00B91235"/>
    <w:rPr>
      <w:sz w:val="16"/>
      <w:szCs w:val="16"/>
    </w:rPr>
  </w:style>
  <w:style w:type="numbering" w:customStyle="1" w:styleId="Style3">
    <w:name w:val="Style3"/>
    <w:rsid w:val="00F26810"/>
    <w:pPr>
      <w:numPr>
        <w:numId w:val="5"/>
      </w:numPr>
    </w:p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2">
    <w:name w:val="Char Char12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F1FE3"/>
    <w:rPr>
      <w:color w:val="800080"/>
      <w:u w:val="single"/>
    </w:rPr>
  </w:style>
  <w:style w:type="paragraph" w:customStyle="1" w:styleId="xl65">
    <w:name w:val="xl6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4F1FE3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4F1FE3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4F1FE3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4F1FE3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4F1FE3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4F1FE3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4F1FE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4F1FE3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4F1FE3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4F1FE3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4F1FE3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4F1FE3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4F1FE3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4F1FE3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4F1FE3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5A530A"/>
    <w:rPr>
      <w:rFonts w:ascii="Arial" w:hAnsi="Arial"/>
      <w:lang w:eastAsia="cs-CZ"/>
    </w:rPr>
  </w:style>
  <w:style w:type="numbering" w:customStyle="1" w:styleId="tl51">
    <w:name w:val="Štýl51"/>
    <w:rsid w:val="0005236D"/>
    <w:pPr>
      <w:numPr>
        <w:numId w:val="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525D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F525D"/>
    <w:rPr>
      <w:lang w:eastAsia="en-US"/>
    </w:rPr>
  </w:style>
  <w:style w:type="character" w:styleId="Odkaznapoznmkupodiarou">
    <w:name w:val="footnote reference"/>
    <w:basedOn w:val="Predvolenpsmoodseku"/>
    <w:uiPriority w:val="99"/>
    <w:unhideWhenUsed/>
    <w:rsid w:val="00DF525D"/>
    <w:rPr>
      <w:rFonts w:cs="Times New Roman"/>
      <w:vertAlign w:val="superscript"/>
    </w:rPr>
  </w:style>
  <w:style w:type="paragraph" w:customStyle="1" w:styleId="CTL">
    <w:name w:val="CTL"/>
    <w:basedOn w:val="Normlny"/>
    <w:rsid w:val="00475D20"/>
    <w:pPr>
      <w:widowControl w:val="0"/>
      <w:numPr>
        <w:numId w:val="6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Bezriadkovania1">
    <w:name w:val="Bez riadkovania1"/>
    <w:uiPriority w:val="99"/>
    <w:rsid w:val="0093208B"/>
    <w:rPr>
      <w:rFonts w:ascii="Arial" w:hAnsi="Arial" w:cs="Arial"/>
      <w:sz w:val="22"/>
      <w:szCs w:val="22"/>
    </w:rPr>
  </w:style>
  <w:style w:type="paragraph" w:customStyle="1" w:styleId="CTLhead">
    <w:name w:val="CTL_head"/>
    <w:basedOn w:val="Normlny"/>
    <w:rsid w:val="0093208B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93208B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styleId="Bezriadkovania">
    <w:name w:val="No Spacing"/>
    <w:autoRedefine/>
    <w:uiPriority w:val="1"/>
    <w:qFormat/>
    <w:rsid w:val="0098609D"/>
    <w:pPr>
      <w:spacing w:before="120" w:after="120"/>
      <w:jc w:val="both"/>
    </w:pPr>
    <w:rPr>
      <w:rFonts w:ascii="Arial Narrow" w:eastAsia="Calibri" w:hAnsi="Arial Narrow" w:cs="Arial"/>
      <w:bCs/>
      <w:sz w:val="22"/>
      <w:szCs w:val="22"/>
    </w:rPr>
  </w:style>
  <w:style w:type="paragraph" w:styleId="Obyajntext">
    <w:name w:val="Plain Text"/>
    <w:basedOn w:val="Normlny"/>
    <w:link w:val="ObyajntextChar"/>
    <w:uiPriority w:val="99"/>
    <w:rsid w:val="0098609D"/>
    <w:pPr>
      <w:tabs>
        <w:tab w:val="clear" w:pos="2160"/>
        <w:tab w:val="clear" w:pos="2880"/>
        <w:tab w:val="clear" w:pos="4500"/>
      </w:tabs>
    </w:pPr>
    <w:rPr>
      <w:rFonts w:ascii="Courier New" w:hAnsi="Courier New"/>
      <w:lang w:val="x-none" w:eastAsia="x-none"/>
    </w:rPr>
  </w:style>
  <w:style w:type="character" w:customStyle="1" w:styleId="ObyajntextChar">
    <w:name w:val="Obyčajný text Char"/>
    <w:basedOn w:val="Predvolenpsmoodseku"/>
    <w:link w:val="Obyajntext"/>
    <w:uiPriority w:val="99"/>
    <w:rsid w:val="0098609D"/>
    <w:rPr>
      <w:rFonts w:ascii="Courier New" w:hAnsi="Courier New"/>
      <w:lang w:val="x-none" w:eastAsia="x-none"/>
    </w:rPr>
  </w:style>
  <w:style w:type="character" w:styleId="Siln">
    <w:name w:val="Strong"/>
    <w:uiPriority w:val="22"/>
    <w:qFormat/>
    <w:rsid w:val="00DC41F3"/>
    <w:rPr>
      <w:rFonts w:cs="Times New Roman"/>
      <w:b/>
    </w:rPr>
  </w:style>
  <w:style w:type="paragraph" w:customStyle="1" w:styleId="15odsek10ptodsadeny">
    <w:name w:val="15_odsek_10pt_odsadeny"/>
    <w:basedOn w:val="Normlny"/>
    <w:uiPriority w:val="99"/>
    <w:rsid w:val="00DC41F3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C09F3-49EB-4CA0-8A0B-19021A6C3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3077</Words>
  <Characters>17539</Characters>
  <Application>Microsoft Office Word</Application>
  <DocSecurity>0</DocSecurity>
  <Lines>146</Lines>
  <Paragraphs>41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>MVSR</Company>
  <LinksUpToDate>false</LinksUpToDate>
  <CharactersWithSpaces>20575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http://support.proe.biz/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Miroslav Baxant</cp:lastModifiedBy>
  <cp:revision>29</cp:revision>
  <cp:lastPrinted>2020-09-07T13:32:00Z</cp:lastPrinted>
  <dcterms:created xsi:type="dcterms:W3CDTF">2019-06-06T09:26:00Z</dcterms:created>
  <dcterms:modified xsi:type="dcterms:W3CDTF">2020-09-07T13:33:00Z</dcterms:modified>
</cp:coreProperties>
</file>